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7F263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firstLine="567"/>
        <w:jc w:val="right"/>
        <w:rPr>
          <w:rFonts w:ascii="GHEA Grapalat" w:hAnsi="GHEA Grapalat" w:cs="Sylfaen"/>
          <w:i/>
        </w:rPr>
      </w:pP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proofErr w:type="gramStart"/>
      <w:r w:rsidRPr="009044F1">
        <w:rPr>
          <w:rFonts w:ascii="GHEA Grapalat" w:hAnsi="GHEA Grapalat"/>
          <w:i w:val="0"/>
          <w:sz w:val="24"/>
          <w:szCs w:val="24"/>
        </w:rPr>
        <w:t>от</w:t>
      </w:r>
      <w:proofErr w:type="gramEnd"/>
      <w:r w:rsidRPr="009044F1">
        <w:rPr>
          <w:rFonts w:ascii="GHEA Grapalat" w:hAnsi="GHEA Grapalat"/>
          <w:i w:val="0"/>
          <w:sz w:val="24"/>
          <w:szCs w:val="24"/>
        </w:rPr>
        <w:t xml:space="preserve"> </w:t>
      </w:r>
    </w:p>
    <w:p w:rsidR="00E12B8D" w:rsidRPr="009044F1" w:rsidRDefault="008B1F5B" w:rsidP="00E12B8D">
      <w:pPr>
        <w:pStyle w:val="a3"/>
        <w:widowControl w:val="0"/>
        <w:spacing w:after="160" w:line="240" w:lineRule="auto"/>
        <w:ind w:firstLine="0"/>
        <w:jc w:val="center"/>
        <w:rPr>
          <w:rFonts w:ascii="GHEA Grapalat" w:hAnsi="GHEA Grapalat"/>
          <w:i w:val="0"/>
          <w:sz w:val="24"/>
          <w:szCs w:val="24"/>
        </w:rPr>
      </w:pPr>
      <w:r w:rsidRPr="008B1F5B">
        <w:rPr>
          <w:rFonts w:ascii="Calibri" w:hAnsi="Calibri"/>
          <w:i w:val="0"/>
          <w:sz w:val="24"/>
          <w:szCs w:val="24"/>
        </w:rPr>
        <w:t>"</w:t>
      </w:r>
      <w:r w:rsidR="000E0617" w:rsidRPr="000E0617">
        <w:rPr>
          <w:rFonts w:ascii="Sylfaen" w:hAnsi="Sylfaen"/>
          <w:i w:val="0"/>
          <w:sz w:val="24"/>
          <w:szCs w:val="24"/>
        </w:rPr>
        <w:t>26</w:t>
      </w:r>
      <w:r w:rsidRPr="008B1F5B">
        <w:rPr>
          <w:rFonts w:ascii="Calibri" w:hAnsi="Calibri"/>
          <w:i w:val="0"/>
          <w:sz w:val="24"/>
          <w:szCs w:val="24"/>
        </w:rPr>
        <w:t>"-</w:t>
      </w:r>
      <w:proofErr w:type="gramStart"/>
      <w:r w:rsidRPr="008B1F5B">
        <w:rPr>
          <w:rFonts w:ascii="Calibri" w:hAnsi="Calibri"/>
          <w:i w:val="0"/>
          <w:sz w:val="24"/>
          <w:szCs w:val="24"/>
        </w:rPr>
        <w:t>ого</w:t>
      </w:r>
      <w:proofErr w:type="gramEnd"/>
      <w:r w:rsidRPr="008B1F5B">
        <w:rPr>
          <w:rFonts w:ascii="Calibri" w:hAnsi="Calibri"/>
          <w:i w:val="0"/>
          <w:sz w:val="24"/>
          <w:szCs w:val="24"/>
        </w:rPr>
        <w:t xml:space="preserve"> "</w:t>
      </w:r>
      <w:r w:rsidR="000E0617" w:rsidRPr="000E0617">
        <w:rPr>
          <w:rFonts w:ascii="GHEA Grapalat" w:hAnsi="GHEA Grapalat"/>
          <w:i w:val="0"/>
          <w:sz w:val="24"/>
          <w:szCs w:val="24"/>
        </w:rPr>
        <w:t>11</w:t>
      </w:r>
      <w:r w:rsidRPr="008B1F5B">
        <w:rPr>
          <w:rFonts w:ascii="Calibri" w:hAnsi="Calibri"/>
          <w:i w:val="0"/>
          <w:sz w:val="24"/>
          <w:szCs w:val="24"/>
        </w:rPr>
        <w:t>"  202</w:t>
      </w:r>
      <w:r w:rsidR="000E0617" w:rsidRPr="000E0617">
        <w:rPr>
          <w:rFonts w:ascii="Calibri" w:hAnsi="Calibri"/>
          <w:i w:val="0"/>
          <w:sz w:val="24"/>
          <w:szCs w:val="24"/>
        </w:rPr>
        <w:t>4</w:t>
      </w:r>
      <w:r w:rsidR="00E12B8D">
        <w:rPr>
          <w:rFonts w:ascii="GHEA Grapalat" w:hAnsi="GHEA Grapalat"/>
          <w:i w:val="0"/>
          <w:sz w:val="24"/>
          <w:szCs w:val="24"/>
        </w:rPr>
        <w:t xml:space="preserve"> </w:t>
      </w:r>
      <w:r w:rsidR="00E12B8D" w:rsidRPr="009044F1">
        <w:rPr>
          <w:rFonts w:ascii="GHEA Grapalat" w:hAnsi="GHEA Grapalat"/>
          <w:i w:val="0"/>
          <w:sz w:val="24"/>
          <w:szCs w:val="24"/>
        </w:rPr>
        <w:t>года "</w:t>
      </w:r>
      <w:r w:rsidRPr="008B1F5B">
        <w:rPr>
          <w:rFonts w:ascii="Calibri" w:hAnsi="Calibri"/>
          <w:i w:val="0"/>
          <w:sz w:val="24"/>
          <w:szCs w:val="24"/>
        </w:rPr>
        <w:t>№1</w:t>
      </w:r>
      <w:r w:rsidR="00E12B8D" w:rsidRPr="009044F1">
        <w:rPr>
          <w:rFonts w:ascii="GHEA Grapalat" w:hAnsi="GHEA Grapalat"/>
          <w:i w:val="0"/>
          <w:sz w:val="24"/>
          <w:szCs w:val="24"/>
        </w:rPr>
        <w:t xml:space="preserve">" </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8B1F5B">
        <w:rPr>
          <w:rFonts w:ascii="GHEA Grapalat" w:hAnsi="GHEA Grapalat"/>
          <w:i w:val="0"/>
          <w:sz w:val="24"/>
          <w:szCs w:val="24"/>
        </w:rPr>
        <w:t xml:space="preserve">    </w:t>
      </w:r>
      <w:r w:rsidRPr="004775ED">
        <w:rPr>
          <w:rFonts w:ascii="GHEA Grapalat" w:hAnsi="GHEA Grapalat"/>
          <w:i w:val="0"/>
          <w:sz w:val="24"/>
          <w:szCs w:val="24"/>
        </w:rPr>
        <w:t xml:space="preserve"> </w:t>
      </w:r>
      <w:r w:rsidR="00914EBF">
        <w:rPr>
          <w:rFonts w:ascii="Sylfaen" w:hAnsi="Sylfaen"/>
          <w:i w:val="0"/>
          <w:sz w:val="24"/>
          <w:szCs w:val="24"/>
        </w:rPr>
        <w:t>V1M-GHAPDzB-2</w:t>
      </w:r>
      <w:r w:rsidR="000E0617" w:rsidRPr="000E0617">
        <w:rPr>
          <w:rFonts w:ascii="Sylfaen" w:hAnsi="Sylfaen"/>
          <w:i w:val="0"/>
          <w:sz w:val="24"/>
          <w:szCs w:val="24"/>
        </w:rPr>
        <w:t>5</w:t>
      </w:r>
      <w:r w:rsidR="00914EBF">
        <w:rPr>
          <w:rFonts w:ascii="Sylfaen" w:hAnsi="Sylfaen"/>
          <w:i w:val="0"/>
          <w:sz w:val="24"/>
          <w:szCs w:val="24"/>
        </w:rPr>
        <w:t>/01</w:t>
      </w:r>
    </w:p>
    <w:p w:rsidR="00E12B8D" w:rsidRPr="00501D4F" w:rsidRDefault="00E12B8D" w:rsidP="00E12B8D">
      <w:pPr>
        <w:pStyle w:val="a3"/>
        <w:widowControl w:val="0"/>
        <w:spacing w:after="160" w:line="240" w:lineRule="auto"/>
        <w:rPr>
          <w:rFonts w:ascii="GHEA Grapalat" w:hAnsi="GHEA Grapalat"/>
          <w:i w:val="0"/>
          <w:sz w:val="22"/>
          <w:szCs w:val="22"/>
        </w:rPr>
      </w:pPr>
    </w:p>
    <w:p w:rsidR="00E12B8D" w:rsidRPr="00501D4F" w:rsidRDefault="00E12B8D" w:rsidP="00E12B8D">
      <w:pPr>
        <w:pStyle w:val="a3"/>
        <w:widowControl w:val="0"/>
        <w:spacing w:line="240" w:lineRule="auto"/>
        <w:ind w:firstLine="709"/>
        <w:jc w:val="left"/>
        <w:rPr>
          <w:rFonts w:ascii="GHEA Grapalat" w:hAnsi="GHEA Grapalat"/>
          <w:i w:val="0"/>
          <w:sz w:val="22"/>
          <w:szCs w:val="22"/>
        </w:rPr>
      </w:pPr>
      <w:r w:rsidRPr="00501D4F">
        <w:rPr>
          <w:rFonts w:ascii="GHEA Grapalat" w:hAnsi="GHEA Grapalat"/>
          <w:i w:val="0"/>
          <w:sz w:val="22"/>
          <w:szCs w:val="22"/>
        </w:rPr>
        <w:t xml:space="preserve">Заказчик </w:t>
      </w:r>
      <w:r w:rsidR="00501D4F">
        <w:rPr>
          <w:rFonts w:ascii="GHEA Grapalat" w:hAnsi="GHEA Grapalat"/>
          <w:i w:val="0"/>
          <w:sz w:val="22"/>
          <w:szCs w:val="22"/>
        </w:rPr>
        <w:t xml:space="preserve"> </w:t>
      </w:r>
      <w:r w:rsidR="00BD024F" w:rsidRPr="00BD024F">
        <w:rPr>
          <w:rFonts w:ascii="GHEA Grapalat" w:hAnsi="GHEA Grapalat"/>
          <w:i w:val="0"/>
          <w:sz w:val="22"/>
          <w:szCs w:val="22"/>
        </w:rPr>
        <w:t>«Веду № 1  детский сад» HOAK</w:t>
      </w:r>
      <w:r w:rsidR="007E5C72" w:rsidRPr="00BD024F">
        <w:rPr>
          <w:rFonts w:ascii="GHEA Grapalat" w:hAnsi="GHEA Grapalat"/>
          <w:i w:val="0"/>
          <w:sz w:val="22"/>
          <w:szCs w:val="22"/>
        </w:rPr>
        <w:t xml:space="preserve">, </w:t>
      </w:r>
      <w:proofErr w:type="gramStart"/>
      <w:r w:rsidR="007E5C72" w:rsidRPr="00BD024F">
        <w:rPr>
          <w:rFonts w:ascii="GHEA Grapalat" w:hAnsi="GHEA Grapalat"/>
          <w:i w:val="0"/>
          <w:sz w:val="22"/>
          <w:szCs w:val="22"/>
        </w:rPr>
        <w:t>которая</w:t>
      </w:r>
      <w:proofErr w:type="gramEnd"/>
      <w:r w:rsidR="007E5C72" w:rsidRPr="0015555B">
        <w:rPr>
          <w:rFonts w:ascii="GHEA Grapalat" w:hAnsi="GHEA Grapalat"/>
          <w:i w:val="0"/>
          <w:sz w:val="24"/>
          <w:szCs w:val="24"/>
        </w:rPr>
        <w:t xml:space="preserve"> находится в Араратской </w:t>
      </w:r>
      <w:r w:rsidR="007E5C72" w:rsidRPr="00914EBF">
        <w:rPr>
          <w:rFonts w:ascii="GHEA Grapalat" w:hAnsi="GHEA Grapalat"/>
          <w:i w:val="0"/>
          <w:sz w:val="22"/>
          <w:szCs w:val="22"/>
        </w:rPr>
        <w:t xml:space="preserve">области  </w:t>
      </w:r>
      <w:r w:rsidR="00914EBF" w:rsidRPr="00914EBF">
        <w:rPr>
          <w:rFonts w:ascii="GHEA Grapalat" w:hAnsi="GHEA Grapalat"/>
          <w:i w:val="0"/>
          <w:sz w:val="22"/>
          <w:szCs w:val="22"/>
        </w:rPr>
        <w:t>К.   Веди Пушкины 7</w:t>
      </w:r>
      <w:r w:rsidR="00BD0664" w:rsidRPr="00914EBF">
        <w:rPr>
          <w:rFonts w:ascii="GHEA Grapalat" w:hAnsi="GHEA Grapalat"/>
          <w:i w:val="0"/>
          <w:sz w:val="22"/>
          <w:szCs w:val="22"/>
        </w:rPr>
        <w:t>.</w:t>
      </w:r>
      <w:r w:rsidR="00BD0664" w:rsidRPr="00BD0664">
        <w:rPr>
          <w:rFonts w:ascii="GHEA Grapalat" w:hAnsi="GHEA Grapalat"/>
          <w:i w:val="0"/>
          <w:sz w:val="24"/>
          <w:szCs w:val="24"/>
        </w:rPr>
        <w:t xml:space="preserve"> </w:t>
      </w:r>
      <w:r w:rsidRPr="00501D4F">
        <w:rPr>
          <w:rFonts w:ascii="GHEA Grapalat" w:hAnsi="GHEA Grapalat"/>
          <w:i w:val="0"/>
          <w:sz w:val="22"/>
          <w:szCs w:val="22"/>
        </w:rPr>
        <w:t>объявляет открытый конкурс, который проводится одним этапом.</w:t>
      </w:r>
    </w:p>
    <w:p w:rsidR="00E12B8D" w:rsidRPr="00501D4F" w:rsidRDefault="00E12B8D" w:rsidP="002C3F4E">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w:t>
      </w:r>
      <w:r w:rsidR="002C3F4E" w:rsidRPr="00501D4F">
        <w:rPr>
          <w:rFonts w:ascii="GHEA Grapalat" w:hAnsi="GHEA Grapalat"/>
          <w:i w:val="0"/>
          <w:spacing w:val="6"/>
          <w:sz w:val="22"/>
          <w:szCs w:val="22"/>
        </w:rPr>
        <w:t xml:space="preserve">договор на поставку  </w:t>
      </w:r>
      <w:r w:rsidR="009E3704" w:rsidRPr="00501D4F">
        <w:rPr>
          <w:rFonts w:ascii="Arial Unicode" w:hAnsi="Arial Unicode"/>
          <w:i w:val="0"/>
          <w:sz w:val="22"/>
          <w:szCs w:val="22"/>
        </w:rPr>
        <w:t>продуктов</w:t>
      </w:r>
      <w:r w:rsidR="009E3704" w:rsidRPr="00501D4F">
        <w:rPr>
          <w:rFonts w:ascii="GHEA Grapalat" w:hAnsi="GHEA Grapalat"/>
          <w:i w:val="0"/>
          <w:sz w:val="22"/>
          <w:szCs w:val="22"/>
        </w:rPr>
        <w:t xml:space="preserve"> </w:t>
      </w:r>
      <w:r w:rsidRPr="00501D4F">
        <w:rPr>
          <w:rFonts w:ascii="GHEA Grapalat" w:hAnsi="GHEA Grapalat"/>
          <w:i w:val="0"/>
          <w:sz w:val="22"/>
          <w:szCs w:val="22"/>
        </w:rPr>
        <w:t>(далее — договор).</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lastRenderedPageBreak/>
        <w:t>Согласно статье 7 Закона Республики Армения "О заку</w:t>
      </w:r>
      <w:r w:rsidRPr="009044F1">
        <w:rPr>
          <w:rFonts w:ascii="GHEA Grapalat" w:hAnsi="GHEA Grapalat"/>
          <w:i w:val="0"/>
          <w:sz w:val="24"/>
          <w:szCs w:val="24"/>
        </w:rPr>
        <w:t xml:space="preserve">пках", любое лицо, независимо от того, является ли оно иностранным физическим лицом, организацией или лицом без гражданства, </w:t>
      </w:r>
      <w:proofErr w:type="gramStart"/>
      <w:r w:rsidRPr="009044F1">
        <w:rPr>
          <w:rFonts w:ascii="GHEA Grapalat" w:hAnsi="GHEA Grapalat"/>
          <w:i w:val="0"/>
          <w:sz w:val="24"/>
          <w:szCs w:val="24"/>
        </w:rPr>
        <w:t>и</w:t>
      </w:r>
      <w:r w:rsidR="009E3704" w:rsidRPr="009E3704">
        <w:rPr>
          <w:rFonts w:ascii="GHEA Grapalat" w:hAnsi="GHEA Grapalat"/>
          <w:i w:val="0"/>
          <w:sz w:val="24"/>
          <w:szCs w:val="24"/>
        </w:rPr>
        <w:t xml:space="preserve"> </w:t>
      </w:r>
      <w:r w:rsidRPr="009044F1">
        <w:rPr>
          <w:rFonts w:ascii="GHEA Grapalat" w:hAnsi="GHEA Grapalat"/>
          <w:i w:val="0"/>
          <w:sz w:val="24"/>
          <w:szCs w:val="24"/>
        </w:rPr>
        <w:t>меет</w:t>
      </w:r>
      <w:proofErr w:type="gramEnd"/>
      <w:r w:rsidRPr="009044F1">
        <w:rPr>
          <w:rFonts w:ascii="GHEA Grapalat" w:hAnsi="GHEA Grapalat"/>
          <w:i w:val="0"/>
          <w:sz w:val="24"/>
          <w:szCs w:val="24"/>
        </w:rPr>
        <w:t xml:space="preserve">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E12B8D" w:rsidRPr="00F677F1" w:rsidRDefault="00E12B8D" w:rsidP="00E12B8D">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E12B8D" w:rsidRPr="003F762C" w:rsidRDefault="00E12B8D" w:rsidP="00E12B8D">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E12B8D" w:rsidRPr="00D5443D" w:rsidRDefault="00E12B8D" w:rsidP="00E12B8D">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12B8D" w:rsidRPr="00501D4F" w:rsidRDefault="00E12B8D" w:rsidP="00501D4F">
      <w:pPr>
        <w:pStyle w:val="a3"/>
        <w:widowControl w:val="0"/>
        <w:spacing w:after="160"/>
        <w:ind w:firstLine="567"/>
        <w:rPr>
          <w:rFonts w:ascii="GHEA Grapalat" w:hAnsi="GHEA Grapalat"/>
          <w:i w:val="0"/>
          <w:spacing w:val="6"/>
          <w:sz w:val="24"/>
          <w:szCs w:val="24"/>
        </w:rPr>
      </w:pPr>
      <w:r w:rsidRPr="002C3F4E">
        <w:rPr>
          <w:rFonts w:ascii="GHEA Grapalat" w:hAnsi="GHEA Grapalat"/>
          <w:i w:val="0"/>
          <w:sz w:val="24"/>
          <w:szCs w:val="24"/>
        </w:rPr>
        <w:t xml:space="preserve">Заявки на </w:t>
      </w:r>
      <w:proofErr w:type="gramStart"/>
      <w:r w:rsidRPr="002C3F4E">
        <w:rPr>
          <w:rFonts w:ascii="GHEA Grapalat" w:hAnsi="GHEA Grapalat"/>
          <w:i w:val="0"/>
          <w:sz w:val="24"/>
          <w:szCs w:val="24"/>
        </w:rPr>
        <w:t>на</w:t>
      </w:r>
      <w:proofErr w:type="gramEnd"/>
      <w:r w:rsidRPr="002C3F4E">
        <w:rPr>
          <w:rFonts w:ascii="GHEA Grapalat" w:hAnsi="GHEA Grapalat"/>
          <w:i w:val="0"/>
          <w:sz w:val="24"/>
          <w:szCs w:val="24"/>
        </w:rPr>
        <w:t xml:space="preserve"> открытый конкурс необходимо подавать по </w:t>
      </w:r>
      <w:r w:rsidR="00501D4F">
        <w:rPr>
          <w:rFonts w:ascii="GHEA Grapalat" w:hAnsi="GHEA Grapalat"/>
          <w:i w:val="0"/>
          <w:sz w:val="24"/>
          <w:szCs w:val="24"/>
        </w:rPr>
        <w:t xml:space="preserve"> </w:t>
      </w:r>
      <w:r w:rsidRPr="002C3F4E">
        <w:rPr>
          <w:rFonts w:ascii="GHEA Grapalat" w:hAnsi="GHEA Grapalat"/>
          <w:i w:val="0"/>
          <w:sz w:val="24"/>
          <w:szCs w:val="24"/>
        </w:rPr>
        <w:t>адресу</w:t>
      </w:r>
      <w:r w:rsidR="00501D4F">
        <w:rPr>
          <w:rFonts w:ascii="GHEA Grapalat" w:hAnsi="GHEA Grapalat"/>
          <w:i w:val="0"/>
          <w:spacing w:val="6"/>
          <w:sz w:val="24"/>
          <w:szCs w:val="24"/>
        </w:rPr>
        <w:t xml:space="preserve">  </w:t>
      </w:r>
      <w:r w:rsidR="009E3704" w:rsidRPr="002C3F4E">
        <w:rPr>
          <w:rFonts w:ascii="Sylfaen" w:hAnsi="Sylfaen"/>
          <w:i w:val="0"/>
          <w:sz w:val="24"/>
          <w:szCs w:val="24"/>
        </w:rPr>
        <w:t>с</w:t>
      </w:r>
      <w:r w:rsidR="009E3704" w:rsidRPr="002C3F4E">
        <w:rPr>
          <w:rFonts w:ascii="Sylfaen" w:hAnsi="Sylfaen"/>
          <w:i w:val="0"/>
          <w:sz w:val="24"/>
          <w:szCs w:val="24"/>
          <w:lang w:val="hy-AM"/>
        </w:rPr>
        <w:t xml:space="preserve"> </w:t>
      </w:r>
      <w:r w:rsidR="002C3F4E">
        <w:rPr>
          <w:rFonts w:ascii="Sylfaen" w:hAnsi="Sylfaen"/>
          <w:i w:val="0"/>
          <w:sz w:val="24"/>
          <w:szCs w:val="24"/>
        </w:rPr>
        <w:t xml:space="preserve"> </w:t>
      </w:r>
      <w:r w:rsidR="007E5C72" w:rsidRPr="0015555B">
        <w:rPr>
          <w:rFonts w:ascii="GHEA Grapalat" w:hAnsi="GHEA Grapalat"/>
          <w:i w:val="0"/>
          <w:sz w:val="24"/>
          <w:szCs w:val="24"/>
        </w:rPr>
        <w:t xml:space="preserve">Араратской области  </w:t>
      </w:r>
      <w:r w:rsidR="00BD024F">
        <w:rPr>
          <w:rFonts w:ascii="Sylfaen" w:hAnsi="Sylfaen"/>
          <w:i w:val="0"/>
        </w:rPr>
        <w:t xml:space="preserve">К.  </w:t>
      </w:r>
      <w:r w:rsidR="00BD024F" w:rsidRPr="001F1A3A">
        <w:rPr>
          <w:rFonts w:ascii="Sylfaen" w:hAnsi="Sylfaen"/>
          <w:i w:val="0"/>
        </w:rPr>
        <w:t xml:space="preserve"> Веди Пушкины 7</w:t>
      </w:r>
      <w:r w:rsidR="009E3704" w:rsidRPr="002C3F4E">
        <w:rPr>
          <w:rFonts w:ascii="Sylfaen" w:hAnsi="Sylfaen"/>
          <w:i w:val="0"/>
          <w:sz w:val="24"/>
          <w:szCs w:val="24"/>
        </w:rPr>
        <w:t xml:space="preserve">, </w:t>
      </w:r>
      <w:r w:rsidR="009E3704" w:rsidRPr="002C3F4E">
        <w:rPr>
          <w:rFonts w:ascii="Calibri" w:hAnsi="Calibri"/>
          <w:i w:val="0"/>
          <w:sz w:val="24"/>
          <w:szCs w:val="24"/>
        </w:rPr>
        <w:t xml:space="preserve">в документарной форме, </w:t>
      </w:r>
      <w:r w:rsidR="002C3F4E">
        <w:rPr>
          <w:rFonts w:ascii="Calibri" w:hAnsi="Calibri"/>
          <w:i w:val="0"/>
          <w:sz w:val="24"/>
          <w:szCs w:val="24"/>
        </w:rPr>
        <w:t xml:space="preserve"> </w:t>
      </w:r>
      <w:r w:rsidR="007941A0">
        <w:rPr>
          <w:rFonts w:ascii="Sylfaen" w:hAnsi="Sylfaen"/>
          <w:i w:val="0"/>
          <w:sz w:val="24"/>
          <w:szCs w:val="24"/>
          <w:lang w:val="hy-AM"/>
        </w:rPr>
        <w:t>1</w:t>
      </w:r>
      <w:r w:rsidR="00E85525" w:rsidRPr="00E85525">
        <w:rPr>
          <w:rFonts w:ascii="Sylfaen" w:hAnsi="Sylfaen"/>
          <w:i w:val="0"/>
          <w:sz w:val="24"/>
          <w:szCs w:val="24"/>
        </w:rPr>
        <w:t>6</w:t>
      </w:r>
      <w:r w:rsidR="007941A0">
        <w:rPr>
          <w:rFonts w:ascii="Sylfaen" w:hAnsi="Sylfaen"/>
          <w:i w:val="0"/>
          <w:sz w:val="24"/>
          <w:szCs w:val="24"/>
          <w:lang w:val="hy-AM"/>
        </w:rPr>
        <w:t>.</w:t>
      </w:r>
      <w:r w:rsidR="005B341E">
        <w:rPr>
          <w:rFonts w:ascii="Sylfaen" w:hAnsi="Sylfaen"/>
          <w:i w:val="0"/>
          <w:sz w:val="24"/>
          <w:szCs w:val="24"/>
        </w:rPr>
        <w:t>00</w:t>
      </w:r>
      <w:r w:rsidR="009E3704" w:rsidRPr="002C3F4E">
        <w:rPr>
          <w:rFonts w:ascii="Calibri" w:hAnsi="Calibri"/>
          <w:i w:val="0"/>
          <w:sz w:val="24"/>
          <w:szCs w:val="24"/>
        </w:rPr>
        <w:t xml:space="preserve"> часов </w:t>
      </w:r>
      <w:r w:rsidR="002C3F4E">
        <w:rPr>
          <w:rFonts w:ascii="Calibri" w:hAnsi="Calibri"/>
          <w:i w:val="0"/>
          <w:sz w:val="24"/>
          <w:szCs w:val="24"/>
        </w:rPr>
        <w:t xml:space="preserve"> </w:t>
      </w:r>
      <w:r w:rsidR="009E3704" w:rsidRPr="002C3F4E">
        <w:rPr>
          <w:rFonts w:ascii="Calibri" w:hAnsi="Calibri"/>
          <w:i w:val="0"/>
          <w:sz w:val="24"/>
          <w:szCs w:val="24"/>
        </w:rPr>
        <w:t xml:space="preserve">7-го  </w:t>
      </w:r>
      <w:r w:rsidRPr="002C3F4E">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E12B8D" w:rsidRPr="002C3F4E" w:rsidRDefault="00E12B8D" w:rsidP="00E12B8D">
      <w:pPr>
        <w:pStyle w:val="a3"/>
        <w:widowControl w:val="0"/>
        <w:spacing w:after="160" w:line="240" w:lineRule="auto"/>
        <w:ind w:firstLine="567"/>
        <w:rPr>
          <w:rFonts w:ascii="GHEA Grapalat" w:hAnsi="GHEA Grapalat"/>
          <w:i w:val="0"/>
          <w:color w:val="FF0000"/>
          <w:sz w:val="24"/>
          <w:szCs w:val="24"/>
        </w:rPr>
      </w:pPr>
      <w:r w:rsidRPr="002C3F4E">
        <w:rPr>
          <w:rFonts w:ascii="GHEA Grapalat" w:hAnsi="GHEA Grapalat"/>
          <w:i w:val="0"/>
          <w:sz w:val="24"/>
          <w:szCs w:val="24"/>
        </w:rPr>
        <w:t>Вскрытие заявок будет проводиться по адресу</w:t>
      </w:r>
      <w:r w:rsidR="002C3F4E">
        <w:rPr>
          <w:rFonts w:ascii="GHEA Grapalat" w:hAnsi="GHEA Grapalat"/>
          <w:i w:val="0"/>
          <w:sz w:val="24"/>
          <w:szCs w:val="24"/>
        </w:rPr>
        <w:t xml:space="preserve"> </w:t>
      </w:r>
      <w:r w:rsidRPr="002C3F4E">
        <w:rPr>
          <w:rFonts w:ascii="GHEA Grapalat" w:hAnsi="GHEA Grapalat"/>
          <w:i w:val="0"/>
          <w:sz w:val="24"/>
          <w:szCs w:val="24"/>
        </w:rPr>
        <w:t xml:space="preserve"> </w:t>
      </w:r>
      <w:r w:rsidR="00BD024F">
        <w:rPr>
          <w:rFonts w:ascii="Sylfaen" w:hAnsi="Sylfaen"/>
          <w:i w:val="0"/>
        </w:rPr>
        <w:t xml:space="preserve">К.  </w:t>
      </w:r>
      <w:r w:rsidR="00BD024F" w:rsidRPr="001F1A3A">
        <w:rPr>
          <w:rFonts w:ascii="Sylfaen" w:hAnsi="Sylfaen"/>
          <w:i w:val="0"/>
        </w:rPr>
        <w:t xml:space="preserve"> Веди Пушкины 7</w:t>
      </w:r>
      <w:r w:rsidR="00BD0664" w:rsidRPr="00BD0664">
        <w:rPr>
          <w:rFonts w:ascii="GHEA Grapalat" w:hAnsi="GHEA Grapalat"/>
          <w:i w:val="0"/>
          <w:sz w:val="24"/>
          <w:szCs w:val="24"/>
        </w:rPr>
        <w:t>,</w:t>
      </w:r>
      <w:r w:rsidR="00BD0664" w:rsidRPr="00914EBF">
        <w:rPr>
          <w:rFonts w:ascii="GHEA Grapalat" w:hAnsi="GHEA Grapalat"/>
          <w:i w:val="0"/>
          <w:sz w:val="24"/>
          <w:szCs w:val="24"/>
        </w:rPr>
        <w:t xml:space="preserve">  </w:t>
      </w:r>
      <w:r w:rsidR="000E0617" w:rsidRPr="00E85525">
        <w:rPr>
          <w:rFonts w:ascii="Sylfaen" w:hAnsi="Sylfaen"/>
          <w:i w:val="0"/>
          <w:color w:val="FF0000"/>
          <w:sz w:val="24"/>
          <w:szCs w:val="24"/>
        </w:rPr>
        <w:t>1</w:t>
      </w:r>
      <w:r w:rsidR="00E85525">
        <w:rPr>
          <w:rFonts w:ascii="Sylfaen" w:hAnsi="Sylfaen"/>
          <w:i w:val="0"/>
          <w:color w:val="FF0000"/>
          <w:sz w:val="24"/>
          <w:szCs w:val="24"/>
          <w:lang w:val="en-US"/>
        </w:rPr>
        <w:t>6</w:t>
      </w:r>
      <w:r w:rsidR="009E3704" w:rsidRPr="002C3F4E">
        <w:rPr>
          <w:rFonts w:ascii="Sylfaen" w:hAnsi="Sylfaen"/>
          <w:i w:val="0"/>
          <w:color w:val="FF0000"/>
          <w:sz w:val="24"/>
          <w:szCs w:val="24"/>
        </w:rPr>
        <w:t>.</w:t>
      </w:r>
      <w:r w:rsidR="000E0617" w:rsidRPr="00E85525">
        <w:rPr>
          <w:rFonts w:ascii="Sylfaen" w:hAnsi="Sylfaen"/>
          <w:i w:val="0"/>
          <w:color w:val="FF0000"/>
          <w:sz w:val="24"/>
          <w:szCs w:val="24"/>
        </w:rPr>
        <w:t>00</w:t>
      </w:r>
      <w:r w:rsidR="009E3704" w:rsidRPr="002C3F4E">
        <w:rPr>
          <w:rFonts w:ascii="Sylfaen" w:hAnsi="Sylfaen"/>
          <w:i w:val="0"/>
          <w:color w:val="FF0000"/>
          <w:sz w:val="24"/>
          <w:szCs w:val="24"/>
        </w:rPr>
        <w:t xml:space="preserve"> в</w:t>
      </w:r>
      <w:r w:rsidR="009E3704" w:rsidRPr="002C3F4E">
        <w:rPr>
          <w:rFonts w:ascii="Sylfaen" w:hAnsi="Sylfaen"/>
          <w:i w:val="0"/>
          <w:color w:val="FF0000"/>
          <w:sz w:val="24"/>
          <w:szCs w:val="24"/>
          <w:lang w:val="hy-AM"/>
        </w:rPr>
        <w:t xml:space="preserve"> </w:t>
      </w:r>
      <w:r w:rsidR="009E3704" w:rsidRPr="002C3F4E">
        <w:rPr>
          <w:rFonts w:ascii="Sylfaen" w:hAnsi="Sylfaen"/>
          <w:i w:val="0"/>
          <w:color w:val="FF0000"/>
          <w:sz w:val="24"/>
          <w:szCs w:val="24"/>
        </w:rPr>
        <w:t xml:space="preserve"> «</w:t>
      </w:r>
      <w:r w:rsidR="000E0617" w:rsidRPr="00E85525">
        <w:rPr>
          <w:rFonts w:ascii="Sylfaen" w:hAnsi="Sylfaen"/>
          <w:i w:val="0"/>
          <w:color w:val="FF0000"/>
          <w:sz w:val="24"/>
          <w:szCs w:val="24"/>
        </w:rPr>
        <w:t>03</w:t>
      </w:r>
      <w:r w:rsidR="009E3704" w:rsidRPr="002C3F4E">
        <w:rPr>
          <w:rFonts w:ascii="Sylfaen" w:hAnsi="Sylfaen"/>
          <w:i w:val="0"/>
          <w:color w:val="FF0000"/>
          <w:sz w:val="24"/>
          <w:szCs w:val="24"/>
        </w:rPr>
        <w:t xml:space="preserve">»  </w:t>
      </w:r>
      <w:r w:rsidR="009E3704" w:rsidRPr="002C3F4E">
        <w:rPr>
          <w:rFonts w:ascii="GHEA Grapalat" w:hAnsi="GHEA Grapalat"/>
          <w:color w:val="FF0000"/>
          <w:sz w:val="24"/>
          <w:szCs w:val="24"/>
        </w:rPr>
        <w:t>12.202</w:t>
      </w:r>
      <w:r w:rsidR="000E0617" w:rsidRPr="00E85525">
        <w:rPr>
          <w:rFonts w:ascii="GHEA Grapalat" w:hAnsi="GHEA Grapalat"/>
          <w:color w:val="FF0000"/>
          <w:sz w:val="24"/>
          <w:szCs w:val="24"/>
        </w:rPr>
        <w:t>4</w:t>
      </w:r>
      <w:r w:rsidR="009E3704" w:rsidRPr="002C3F4E">
        <w:rPr>
          <w:rFonts w:ascii="Sylfaen" w:hAnsi="Sylfaen"/>
          <w:color w:val="FF0000"/>
          <w:sz w:val="24"/>
          <w:szCs w:val="24"/>
          <w:lang w:val="hy-AM"/>
        </w:rPr>
        <w:t>года</w:t>
      </w:r>
      <w:proofErr w:type="gramStart"/>
      <w:r w:rsidR="009E3704" w:rsidRPr="002C3F4E">
        <w:rPr>
          <w:rFonts w:ascii="Sylfaen" w:hAnsi="Sylfaen"/>
          <w:color w:val="FF0000"/>
          <w:sz w:val="24"/>
          <w:szCs w:val="24"/>
        </w:rPr>
        <w:t xml:space="preserve"> </w:t>
      </w:r>
      <w:r w:rsidRPr="002C3F4E">
        <w:rPr>
          <w:rFonts w:ascii="GHEA Grapalat" w:hAnsi="GHEA Grapalat"/>
          <w:i w:val="0"/>
          <w:color w:val="FF0000"/>
          <w:sz w:val="24"/>
          <w:szCs w:val="24"/>
        </w:rPr>
        <w:t>.</w:t>
      </w:r>
      <w:proofErr w:type="gramEnd"/>
    </w:p>
    <w:p w:rsidR="00E12B8D" w:rsidRPr="001B32D9" w:rsidRDefault="00E12B8D" w:rsidP="00E12B8D">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12B8D" w:rsidRPr="003A1EBB"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9E3704" w:rsidRPr="009E3704" w:rsidRDefault="009E3704" w:rsidP="009E3704">
      <w:pPr>
        <w:widowControl w:val="0"/>
        <w:spacing w:after="160"/>
        <w:ind w:firstLine="720"/>
        <w:jc w:val="both"/>
        <w:rPr>
          <w:rFonts w:ascii="GHEA Grapalat" w:hAnsi="GHEA Grapalat"/>
          <w:u w:val="single"/>
        </w:rPr>
      </w:pPr>
      <w:r w:rsidRPr="009E3704">
        <w:rPr>
          <w:rFonts w:ascii="GHEA Grapalat" w:hAnsi="GHEA Grapalat"/>
        </w:rPr>
        <w:t xml:space="preserve">Телефон </w:t>
      </w:r>
      <w:r w:rsidR="007E5C72">
        <w:rPr>
          <w:rFonts w:ascii="GHEA Grapalat" w:hAnsi="GHEA Grapalat"/>
        </w:rPr>
        <w:t xml:space="preserve">  </w:t>
      </w:r>
      <w:r w:rsidR="007E5C72" w:rsidRPr="00644EF4">
        <w:rPr>
          <w:rFonts w:ascii="GHEA Grapalat" w:eastAsia="GHEA Grapalat" w:hAnsi="GHEA Grapalat" w:cs="GHEA Grapalat"/>
          <w:sz w:val="20"/>
          <w:lang w:val="hy-AM"/>
        </w:rPr>
        <w:t xml:space="preserve">060881111 </w:t>
      </w:r>
      <w:r w:rsidR="007E5C72">
        <w:rPr>
          <w:rFonts w:ascii="GHEA Grapalat" w:eastAsia="GHEA Grapalat" w:hAnsi="GHEA Grapalat" w:cs="GHEA Grapalat"/>
          <w:sz w:val="20"/>
        </w:rPr>
        <w:t xml:space="preserve">  </w:t>
      </w:r>
      <w:r w:rsidR="007E5C72" w:rsidRPr="00644EF4">
        <w:rPr>
          <w:rFonts w:ascii="GHEA Grapalat" w:eastAsia="GHEA Grapalat" w:hAnsi="GHEA Grapalat" w:cs="GHEA Grapalat"/>
          <w:sz w:val="20"/>
          <w:lang w:val="hy-AM"/>
        </w:rPr>
        <w:t>015</w:t>
      </w:r>
    </w:p>
    <w:p w:rsidR="009E3704" w:rsidRPr="00501D4F" w:rsidRDefault="009E3704" w:rsidP="009E3704">
      <w:pPr>
        <w:ind w:firstLine="720"/>
        <w:jc w:val="both"/>
        <w:rPr>
          <w:rFonts w:ascii="GHEA Grapalat" w:hAnsi="GHEA Grapalat"/>
          <w:sz w:val="22"/>
          <w:szCs w:val="22"/>
          <w:lang w:val="af-ZA"/>
        </w:rPr>
      </w:pPr>
      <w:r w:rsidRPr="00501D4F">
        <w:rPr>
          <w:rFonts w:ascii="GHEA Grapalat" w:hAnsi="GHEA Grapalat"/>
          <w:sz w:val="22"/>
          <w:szCs w:val="22"/>
        </w:rPr>
        <w:lastRenderedPageBreak/>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8" w:history="1">
        <w:r w:rsidRPr="00501D4F">
          <w:rPr>
            <w:rFonts w:ascii="GHEA Grapalat" w:hAnsi="GHEA Grapalat"/>
            <w:i/>
            <w:color w:val="0000FF"/>
            <w:sz w:val="22"/>
            <w:szCs w:val="22"/>
            <w:lang w:val="af-ZA"/>
          </w:rPr>
          <w:t>vedu.qaxaqapetaran.2017@mail.ru</w:t>
        </w:r>
      </w:hyperlink>
    </w:p>
    <w:p w:rsidR="009E3704" w:rsidRPr="00501D4F" w:rsidRDefault="009E3704" w:rsidP="009E3704">
      <w:pPr>
        <w:widowControl w:val="0"/>
        <w:spacing w:after="160"/>
        <w:ind w:firstLine="567"/>
        <w:jc w:val="both"/>
        <w:rPr>
          <w:rFonts w:ascii="Calibri" w:hAnsi="Calibr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sidR="007E5C72" w:rsidRPr="003F594E">
        <w:rPr>
          <w:rFonts w:ascii="Sylfaen" w:hAnsi="Sylfaen"/>
        </w:rPr>
        <w:t>«</w:t>
      </w:r>
      <w:r w:rsidR="00BD024F" w:rsidRPr="001F1A3A">
        <w:rPr>
          <w:rFonts w:ascii="Sylfaen" w:hAnsi="Sylfaen"/>
          <w:i/>
        </w:rPr>
        <w:t xml:space="preserve">Веду № 1 </w:t>
      </w:r>
      <w:r w:rsidR="007E5C72" w:rsidRPr="004550D7">
        <w:rPr>
          <w:rFonts w:ascii="Sylfaen" w:hAnsi="Sylfaen"/>
        </w:rPr>
        <w:t xml:space="preserve"> детский сад» </w:t>
      </w:r>
      <w:r w:rsidR="007E5C72" w:rsidRPr="004550D7">
        <w:rPr>
          <w:rFonts w:ascii="Sylfaen" w:hAnsi="Sylfaen"/>
          <w:lang w:val="en-US"/>
        </w:rPr>
        <w:t>HOAK</w:t>
      </w:r>
    </w:p>
    <w:p w:rsidR="00E12B8D" w:rsidRPr="00501D4F" w:rsidRDefault="00E12B8D" w:rsidP="00E12B8D">
      <w:pPr>
        <w:pStyle w:val="a3"/>
        <w:widowControl w:val="0"/>
        <w:spacing w:after="160" w:line="240" w:lineRule="auto"/>
        <w:ind w:left="3969" w:firstLine="0"/>
        <w:rPr>
          <w:rFonts w:ascii="GHEA Grapalat" w:hAnsi="GHEA Grapalat"/>
          <w:i w:val="0"/>
          <w:sz w:val="22"/>
          <w:szCs w:val="22"/>
        </w:rPr>
      </w:pPr>
      <w:r w:rsidRPr="00501D4F">
        <w:rPr>
          <w:rFonts w:ascii="GHEA Grapalat" w:hAnsi="GHEA Grapalat" w:cs="Sylfaen"/>
          <w:b/>
          <w:sz w:val="22"/>
          <w:szCs w:val="22"/>
        </w:rPr>
        <w:br w:type="page"/>
      </w:r>
    </w:p>
    <w:p w:rsidR="00E12B8D" w:rsidRPr="009044F1" w:rsidRDefault="00E12B8D" w:rsidP="00E12B8D">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914EBF">
        <w:rPr>
          <w:rFonts w:ascii="Sylfaen" w:hAnsi="Sylfaen"/>
        </w:rPr>
        <w:t>V1M-GHAPDzB-2</w:t>
      </w:r>
      <w:r w:rsidR="000E0617" w:rsidRPr="000E0617">
        <w:rPr>
          <w:rFonts w:ascii="Sylfaen" w:hAnsi="Sylfaen"/>
        </w:rPr>
        <w:t>5</w:t>
      </w:r>
      <w:r w:rsidR="00914EBF">
        <w:rPr>
          <w:rFonts w:ascii="Sylfaen" w:hAnsi="Sylfaen"/>
        </w:rPr>
        <w:t>/01</w:t>
      </w:r>
      <w:r w:rsidR="009E3704" w:rsidRPr="009E3704">
        <w:rPr>
          <w:rFonts w:ascii="GHEA Grapalat" w:hAnsi="GHEA Grapalat"/>
          <w:i/>
        </w:rPr>
        <w:br/>
        <w:t xml:space="preserve">№ 1 от </w:t>
      </w:r>
      <w:r w:rsidR="000E0617" w:rsidRPr="000E0617">
        <w:rPr>
          <w:rFonts w:ascii="GHEA Grapalat" w:hAnsi="GHEA Grapalat"/>
          <w:i/>
        </w:rPr>
        <w:t>26</w:t>
      </w:r>
      <w:r w:rsidR="009E3704" w:rsidRPr="009E3704">
        <w:rPr>
          <w:rFonts w:ascii="GHEA Grapalat" w:hAnsi="GHEA Grapalat"/>
          <w:i/>
        </w:rPr>
        <w:t xml:space="preserve"> </w:t>
      </w:r>
      <w:r w:rsidR="008B1F5B">
        <w:rPr>
          <w:rFonts w:ascii="GHEA Grapalat" w:hAnsi="GHEA Grapalat"/>
        </w:rPr>
        <w:t>.</w:t>
      </w:r>
      <w:r w:rsidR="000E0617" w:rsidRPr="000E0617">
        <w:rPr>
          <w:rFonts w:ascii="GHEA Grapalat" w:hAnsi="GHEA Grapalat"/>
        </w:rPr>
        <w:t>11</w:t>
      </w:r>
      <w:r w:rsidR="009E3704" w:rsidRPr="009E3704">
        <w:rPr>
          <w:rFonts w:ascii="GHEA Grapalat" w:hAnsi="GHEA Grapalat"/>
        </w:rPr>
        <w:t>.</w:t>
      </w:r>
      <w:r w:rsidR="009E3704" w:rsidRPr="009E3704">
        <w:rPr>
          <w:rFonts w:ascii="GHEA Grapalat" w:hAnsi="GHEA Grapalat"/>
          <w:i/>
        </w:rPr>
        <w:t>202</w:t>
      </w:r>
      <w:r w:rsidR="000E0617" w:rsidRPr="000E0617">
        <w:rPr>
          <w:rFonts w:ascii="GHEA Grapalat" w:hAnsi="GHEA Grapalat"/>
          <w:i/>
        </w:rPr>
        <w:t>4</w:t>
      </w:r>
      <w:r w:rsidR="009E3704" w:rsidRPr="009E3704">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9E3704" w:rsidRPr="00501D4F" w:rsidRDefault="00BD024F" w:rsidP="009E3704">
      <w:pPr>
        <w:widowControl w:val="0"/>
        <w:spacing w:after="160"/>
        <w:ind w:right="-7" w:firstLine="567"/>
        <w:jc w:val="center"/>
        <w:rPr>
          <w:rFonts w:ascii="Calibri" w:hAnsi="Calibri" w:cs="Sylfaen"/>
        </w:rPr>
      </w:pPr>
      <w:r w:rsidRPr="00BD024F">
        <w:rPr>
          <w:rFonts w:ascii="Sylfaen" w:hAnsi="Sylfaen"/>
          <w:lang w:val="en-US"/>
        </w:rPr>
        <w:t xml:space="preserve">«Веду № 1  детский сад» </w:t>
      </w:r>
      <w:r w:rsidRPr="004550D7">
        <w:rPr>
          <w:rFonts w:ascii="Sylfaen" w:hAnsi="Sylfaen"/>
          <w:lang w:val="en-US"/>
        </w:rPr>
        <w:t>HOAK</w:t>
      </w:r>
      <w:r w:rsidRPr="0015555B">
        <w:rPr>
          <w:rFonts w:ascii="GHEA Grapalat" w:hAnsi="GHEA Grapalat"/>
        </w:rPr>
        <w:t xml:space="preserve"> </w:t>
      </w:r>
      <w:r>
        <w:rPr>
          <w:rFonts w:ascii="GHEA Grapalat" w:hAnsi="GHEA Grapalat"/>
        </w:rPr>
        <w:t xml:space="preserve"> </w:t>
      </w:r>
      <w:r w:rsidR="009E3704" w:rsidRPr="00501D4F">
        <w:rPr>
          <w:rFonts w:ascii="Calibri" w:hAnsi="Calibri"/>
        </w:rPr>
        <w:t>ПРИГЛАШЕНИЕ</w:t>
      </w: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НА ЗАПРОС  КОТИРОВОК, ОБЪЯВЛЕННЫЙ С ЦЕЛЬЮ ПРИОБРЕТЕНИЯ «ПРОДУКТОВ</w:t>
      </w:r>
      <w:proofErr w:type="gramStart"/>
      <w:r w:rsidRPr="00501D4F">
        <w:rPr>
          <w:rFonts w:ascii="Calibri" w:hAnsi="Calibri" w:cs="Courier New"/>
          <w:lang w:eastAsia="en-US" w:bidi="ar-SA"/>
        </w:rPr>
        <w:t>»Д</w:t>
      </w:r>
      <w:proofErr w:type="gramEnd"/>
      <w:r w:rsidRPr="00501D4F">
        <w:rPr>
          <w:rFonts w:ascii="Calibri" w:hAnsi="Calibri" w:cs="Courier New"/>
          <w:lang w:eastAsia="en-US" w:bidi="ar-SA"/>
        </w:rPr>
        <w:t xml:space="preserve">ЛЯ НУЖД </w:t>
      </w:r>
    </w:p>
    <w:p w:rsidR="00E12B8D" w:rsidRDefault="00BD024F" w:rsidP="00BD0664">
      <w:pPr>
        <w:jc w:val="center"/>
        <w:rPr>
          <w:rFonts w:ascii="GHEA Grapalat" w:hAnsi="GHEA Grapalat"/>
        </w:rPr>
      </w:pPr>
      <w:r w:rsidRPr="000E0617">
        <w:rPr>
          <w:rFonts w:ascii="Sylfaen" w:hAnsi="Sylfaen"/>
        </w:rPr>
        <w:t xml:space="preserve">«Веду № 1  детский сад» </w:t>
      </w:r>
      <w:r w:rsidRPr="004550D7">
        <w:rPr>
          <w:rFonts w:ascii="Sylfaen" w:hAnsi="Sylfaen"/>
          <w:lang w:val="en-US"/>
        </w:rPr>
        <w:t>HOAK</w:t>
      </w:r>
      <w:r>
        <w:rPr>
          <w:rFonts w:ascii="GHEA Grapalat" w:hAnsi="GHEA Grapalat"/>
        </w:rPr>
        <w:t xml:space="preserve"> </w:t>
      </w:r>
      <w:r w:rsidR="00E12B8D">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lastRenderedPageBreak/>
        <w:t>СОДЕРЖАНИЕ</w:t>
      </w:r>
    </w:p>
    <w:p w:rsidR="00E12B8D" w:rsidRPr="00501D4F" w:rsidRDefault="00E12B8D" w:rsidP="00E12B8D">
      <w:pPr>
        <w:widowControl w:val="0"/>
        <w:spacing w:after="160"/>
        <w:ind w:firstLine="567"/>
        <w:jc w:val="center"/>
        <w:rPr>
          <w:rFonts w:ascii="GHEA Grapalat" w:hAnsi="GHEA Grapalat"/>
        </w:rPr>
      </w:pPr>
    </w:p>
    <w:p w:rsidR="00BD0664" w:rsidRPr="00BD0664" w:rsidRDefault="000E0617" w:rsidP="00E12B8D">
      <w:pPr>
        <w:widowControl w:val="0"/>
        <w:spacing w:after="160"/>
        <w:jc w:val="center"/>
        <w:rPr>
          <w:rFonts w:ascii="GHEA Grapalat" w:hAnsi="GHEA Grapalat"/>
          <w:b/>
        </w:rPr>
      </w:pPr>
      <w:r w:rsidRPr="00E85525">
        <w:rPr>
          <w:rFonts w:ascii="Sylfaen" w:hAnsi="Sylfaen"/>
        </w:rPr>
        <w:t>«Веду № 1  детский сад</w:t>
      </w:r>
      <w:r w:rsidR="00BD0664" w:rsidRPr="0015555B">
        <w:rPr>
          <w:rFonts w:ascii="GHEA Grapalat" w:hAnsi="GHEA Grapalat"/>
        </w:rPr>
        <w:t>»</w:t>
      </w:r>
      <w:r w:rsidR="00BD0664">
        <w:rPr>
          <w:rFonts w:ascii="GHEA Grapalat" w:hAnsi="GHEA Grapalat"/>
        </w:rPr>
        <w:t xml:space="preserve"> </w:t>
      </w:r>
      <w:r w:rsidR="00BD0664" w:rsidRPr="0015555B">
        <w:rPr>
          <w:rFonts w:ascii="GHEA Grapalat" w:hAnsi="GHEA Grapalat"/>
        </w:rPr>
        <w:t xml:space="preserve"> HOAK</w:t>
      </w:r>
      <w:r w:rsidR="00BD0664" w:rsidRPr="00501D4F">
        <w:rPr>
          <w:rFonts w:ascii="GHEA Grapalat" w:hAnsi="GHEA Grapalat"/>
          <w:b/>
        </w:rPr>
        <w:t xml:space="preserve"> </w:t>
      </w:r>
    </w:p>
    <w:p w:rsidR="00E12B8D" w:rsidRPr="00501D4F" w:rsidRDefault="00E12B8D" w:rsidP="00E12B8D">
      <w:pPr>
        <w:widowControl w:val="0"/>
        <w:spacing w:after="160"/>
        <w:jc w:val="center"/>
        <w:rPr>
          <w:rFonts w:ascii="GHEA Grapalat" w:hAnsi="GHEA Grapalat"/>
        </w:rPr>
      </w:pPr>
      <w:r w:rsidRPr="00501D4F">
        <w:rPr>
          <w:rFonts w:ascii="GHEA Grapalat" w:hAnsi="GHEA Grapalat"/>
          <w:b/>
        </w:rPr>
        <w:t xml:space="preserve">ПРИГЛАШЕНИЯ НА ОТКРЫТЫЙ КОНКУРС, </w:t>
      </w:r>
      <w:r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proofErr w:type="gramStart"/>
      <w:r>
        <w:rPr>
          <w:rFonts w:ascii="GHEA Grapalat" w:hAnsi="GHEA Grapalat"/>
        </w:rPr>
        <w:t>ото</w:t>
      </w:r>
      <w:r w:rsidRPr="003D0E3C">
        <w:rPr>
          <w:rFonts w:ascii="GHEA Grapalat" w:hAnsi="GHEA Grapalat"/>
        </w:rPr>
        <w:t>бранным</w:t>
      </w:r>
      <w:proofErr w:type="gramEnd"/>
      <w:r w:rsidRPr="003D0E3C">
        <w:rPr>
          <w:rFonts w:ascii="GHEA Grapalat" w:hAnsi="GHEA Grapalat"/>
        </w:rPr>
        <w:t xml:space="preserve">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lastRenderedPageBreak/>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914EBF">
        <w:rPr>
          <w:rFonts w:ascii="Sylfaen" w:hAnsi="Sylfaen"/>
        </w:rPr>
        <w:t>V1M-GHAPDzB-2</w:t>
      </w:r>
      <w:r w:rsidR="000E0617" w:rsidRPr="000E0617">
        <w:rPr>
          <w:rFonts w:ascii="Sylfaen" w:hAnsi="Sylfaen"/>
        </w:rPr>
        <w:t>5</w:t>
      </w:r>
      <w:r w:rsidR="00914EBF">
        <w:rPr>
          <w:rFonts w:ascii="Sylfaen" w:hAnsi="Sylfaen"/>
        </w:rPr>
        <w:t>/01</w:t>
      </w:r>
      <w:r w:rsidR="008B1F5B" w:rsidRPr="006D2DF7">
        <w:rPr>
          <w:rFonts w:ascii="GHEA Grapalat" w:hAnsi="GHEA Grapalat"/>
          <w:spacing w:val="-6"/>
        </w:rPr>
        <w:t xml:space="preserve"> </w:t>
      </w:r>
      <w:r w:rsidR="008B1F5B">
        <w:rPr>
          <w:rFonts w:ascii="GHEA Grapalat" w:hAnsi="GHEA Grapalat"/>
          <w:spacing w:val="-6"/>
        </w:rPr>
        <w:t xml:space="preserve"> </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9"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E12B8D" w:rsidRPr="009044F1" w:rsidRDefault="00E12B8D" w:rsidP="00E12B8D">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E12B8D" w:rsidRPr="009044F1" w:rsidRDefault="00E12B8D" w:rsidP="00E12B8D">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BD0664" w:rsidRPr="0015555B">
        <w:rPr>
          <w:rFonts w:ascii="GHEA Grapalat" w:hAnsi="GHEA Grapalat"/>
          <w:i w:val="0"/>
          <w:sz w:val="24"/>
          <w:szCs w:val="24"/>
        </w:rPr>
        <w:t>«</w:t>
      </w:r>
      <w:r w:rsidR="000E0617">
        <w:rPr>
          <w:rFonts w:ascii="GHEA Grapalat" w:hAnsi="GHEA Grapalat"/>
          <w:i w:val="0"/>
          <w:sz w:val="24"/>
          <w:szCs w:val="24"/>
        </w:rPr>
        <w:t>Веду № 1  детский сад</w:t>
      </w:r>
      <w:r w:rsidR="000E0617">
        <w:rPr>
          <w:rFonts w:ascii="GHEA Grapalat" w:hAnsi="GHEA Grapalat"/>
        </w:rPr>
        <w:t xml:space="preserve"> </w:t>
      </w:r>
      <w:r w:rsidR="000E0617" w:rsidRPr="0015555B">
        <w:rPr>
          <w:rFonts w:ascii="GHEA Grapalat" w:hAnsi="GHEA Grapalat"/>
        </w:rPr>
        <w:t xml:space="preserve"> </w:t>
      </w:r>
      <w:r w:rsidR="00BD0664" w:rsidRPr="0015555B">
        <w:rPr>
          <w:rFonts w:ascii="GHEA Grapalat" w:hAnsi="GHEA Grapalat"/>
          <w:i w:val="0"/>
          <w:sz w:val="24"/>
          <w:szCs w:val="24"/>
        </w:rPr>
        <w:t>»</w:t>
      </w:r>
      <w:r w:rsidR="00BD0664">
        <w:rPr>
          <w:rFonts w:ascii="GHEA Grapalat" w:hAnsi="GHEA Grapalat"/>
          <w:i w:val="0"/>
          <w:sz w:val="24"/>
          <w:szCs w:val="24"/>
        </w:rPr>
        <w:t xml:space="preserve"> </w:t>
      </w:r>
      <w:r w:rsidR="00BD0664" w:rsidRPr="0015555B">
        <w:rPr>
          <w:rFonts w:ascii="GHEA Grapalat" w:hAnsi="GHEA Grapalat"/>
          <w:i w:val="0"/>
          <w:sz w:val="24"/>
          <w:szCs w:val="24"/>
        </w:rPr>
        <w:t xml:space="preserve"> HOAK</w:t>
      </w:r>
      <w:r w:rsidR="00BD0664" w:rsidRPr="009044F1">
        <w:rPr>
          <w:rFonts w:ascii="GHEA Grapalat" w:hAnsi="GHEA Grapalat"/>
          <w:i w:val="0"/>
          <w:sz w:val="24"/>
          <w:szCs w:val="24"/>
        </w:rPr>
        <w:t xml:space="preserve"> </w:t>
      </w:r>
      <w:r w:rsidRPr="009044F1">
        <w:rPr>
          <w:rFonts w:ascii="GHEA Grapalat" w:hAnsi="GHEA Grapalat"/>
          <w:i w:val="0"/>
          <w:sz w:val="24"/>
          <w:szCs w:val="24"/>
        </w:rPr>
        <w:t>(далее — также товар) для нужд "</w:t>
      </w:r>
      <w:r w:rsidR="009E3704" w:rsidRPr="009E3704">
        <w:rPr>
          <w:rFonts w:ascii="Arial Unicode" w:hAnsi="Arial Unicode"/>
          <w:i w:val="0"/>
          <w:sz w:val="24"/>
          <w:szCs w:val="24"/>
        </w:rPr>
        <w:t xml:space="preserve"> </w:t>
      </w:r>
      <w:r w:rsidR="009E3704">
        <w:rPr>
          <w:rFonts w:ascii="Arial Unicode" w:hAnsi="Arial Unicode"/>
          <w:i w:val="0"/>
          <w:sz w:val="24"/>
          <w:szCs w:val="24"/>
        </w:rPr>
        <w:t>продуктов</w:t>
      </w:r>
      <w:r w:rsidR="009E3704" w:rsidRPr="009044F1">
        <w:rPr>
          <w:rFonts w:ascii="GHEA Grapalat" w:hAnsi="GHEA Grapalat"/>
          <w:i w:val="0"/>
          <w:sz w:val="24"/>
          <w:szCs w:val="24"/>
        </w:rPr>
        <w:t xml:space="preserve"> </w:t>
      </w:r>
      <w:r w:rsidRPr="009044F1">
        <w:rPr>
          <w:rFonts w:ascii="GHEA Grapalat" w:hAnsi="GHEA Grapalat"/>
          <w:i w:val="0"/>
          <w:sz w:val="24"/>
          <w:szCs w:val="24"/>
        </w:rPr>
        <w:t xml:space="preserve">", которые сгруппированы в лоты </w:t>
      </w:r>
      <w:r w:rsidRPr="009E3704">
        <w:rPr>
          <w:rFonts w:ascii="GHEA Grapalat" w:hAnsi="GHEA Grapalat"/>
          <w:i w:val="0"/>
          <w:color w:val="FF0000"/>
          <w:sz w:val="24"/>
          <w:szCs w:val="24"/>
        </w:rPr>
        <w:t>"</w:t>
      </w:r>
      <w:r w:rsidR="000E0617" w:rsidRPr="000E0617">
        <w:rPr>
          <w:rFonts w:ascii="GHEA Grapalat" w:hAnsi="GHEA Grapalat"/>
          <w:i w:val="0"/>
          <w:color w:val="FF0000"/>
          <w:sz w:val="24"/>
          <w:szCs w:val="24"/>
        </w:rPr>
        <w:t>23</w:t>
      </w:r>
      <w:r w:rsidRPr="009E3704">
        <w:rPr>
          <w:rFonts w:ascii="GHEA Grapalat" w:hAnsi="GHEA Grapalat"/>
          <w:i w:val="0"/>
          <w:color w:val="FF000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E12B8D" w:rsidRPr="00501D4F" w:rsidTr="008B1F5B">
        <w:trPr>
          <w:jc w:val="center"/>
        </w:trPr>
        <w:tc>
          <w:tcPr>
            <w:tcW w:w="2776" w:type="dxa"/>
            <w:gridSpan w:val="2"/>
            <w:vAlign w:val="center"/>
          </w:tcPr>
          <w:p w:rsidR="00E12B8D" w:rsidRPr="00501D4F" w:rsidRDefault="00E12B8D" w:rsidP="008B1F5B">
            <w:pPr>
              <w:pStyle w:val="23"/>
              <w:widowControl w:val="0"/>
              <w:spacing w:after="120" w:line="240" w:lineRule="auto"/>
              <w:ind w:firstLine="0"/>
              <w:jc w:val="center"/>
              <w:rPr>
                <w:rFonts w:ascii="GHEA Grapalat" w:hAnsi="GHEA Grapalat"/>
                <w:b/>
                <w:i/>
                <w:color w:val="FF0000"/>
                <w:sz w:val="24"/>
                <w:szCs w:val="24"/>
              </w:rPr>
            </w:pPr>
            <w:r w:rsidRPr="00501D4F">
              <w:rPr>
                <w:rFonts w:ascii="GHEA Grapalat" w:hAnsi="GHEA Grapalat"/>
                <w:b/>
                <w:i/>
                <w:color w:val="FF0000"/>
                <w:sz w:val="24"/>
                <w:szCs w:val="24"/>
              </w:rPr>
              <w:t>Лотов</w:t>
            </w:r>
          </w:p>
        </w:tc>
        <w:tc>
          <w:tcPr>
            <w:tcW w:w="6458" w:type="dxa"/>
            <w:vMerge w:val="restart"/>
            <w:vAlign w:val="center"/>
          </w:tcPr>
          <w:p w:rsidR="00E12B8D" w:rsidRPr="00501D4F" w:rsidRDefault="00E12B8D" w:rsidP="008B1F5B">
            <w:pPr>
              <w:pStyle w:val="23"/>
              <w:widowControl w:val="0"/>
              <w:spacing w:after="120" w:line="240" w:lineRule="auto"/>
              <w:ind w:firstLine="0"/>
              <w:jc w:val="center"/>
              <w:rPr>
                <w:rFonts w:ascii="GHEA Grapalat" w:hAnsi="GHEA Grapalat"/>
                <w:b/>
                <w:i/>
                <w:color w:val="FF0000"/>
                <w:sz w:val="24"/>
                <w:szCs w:val="24"/>
              </w:rPr>
            </w:pPr>
            <w:r w:rsidRPr="00501D4F">
              <w:rPr>
                <w:rFonts w:ascii="GHEA Grapalat" w:hAnsi="GHEA Grapalat"/>
                <w:b/>
                <w:i/>
                <w:color w:val="FF0000"/>
                <w:sz w:val="24"/>
                <w:szCs w:val="24"/>
              </w:rPr>
              <w:t>Наименование лота</w:t>
            </w:r>
          </w:p>
        </w:tc>
      </w:tr>
      <w:tr w:rsidR="00E12B8D" w:rsidRPr="00501D4F" w:rsidTr="000E0617">
        <w:trPr>
          <w:trHeight w:val="795"/>
          <w:jc w:val="center"/>
        </w:trPr>
        <w:tc>
          <w:tcPr>
            <w:tcW w:w="1530" w:type="dxa"/>
            <w:vAlign w:val="center"/>
          </w:tcPr>
          <w:p w:rsidR="00E12B8D" w:rsidRPr="00501D4F" w:rsidRDefault="00E12B8D" w:rsidP="008B1F5B">
            <w:pPr>
              <w:pStyle w:val="23"/>
              <w:widowControl w:val="0"/>
              <w:spacing w:after="120" w:line="240" w:lineRule="auto"/>
              <w:ind w:firstLine="0"/>
              <w:jc w:val="center"/>
              <w:rPr>
                <w:rFonts w:ascii="GHEA Grapalat" w:hAnsi="GHEA Grapalat"/>
                <w:color w:val="FF0000"/>
                <w:sz w:val="24"/>
                <w:szCs w:val="24"/>
              </w:rPr>
            </w:pPr>
            <w:r w:rsidRPr="00501D4F">
              <w:rPr>
                <w:rFonts w:ascii="GHEA Grapalat" w:hAnsi="GHEA Grapalat"/>
                <w:b/>
                <w:i/>
                <w:color w:val="FF0000"/>
                <w:sz w:val="24"/>
                <w:szCs w:val="24"/>
              </w:rPr>
              <w:t>Номера</w:t>
            </w:r>
          </w:p>
        </w:tc>
        <w:tc>
          <w:tcPr>
            <w:tcW w:w="1246" w:type="dxa"/>
            <w:vAlign w:val="center"/>
          </w:tcPr>
          <w:p w:rsidR="00E12B8D" w:rsidRPr="00501D4F" w:rsidRDefault="00E12B8D" w:rsidP="008B1F5B">
            <w:pPr>
              <w:pStyle w:val="23"/>
              <w:widowControl w:val="0"/>
              <w:spacing w:after="120" w:line="240" w:lineRule="auto"/>
              <w:ind w:firstLine="0"/>
              <w:jc w:val="center"/>
              <w:rPr>
                <w:rFonts w:ascii="GHEA Grapalat" w:hAnsi="GHEA Grapalat"/>
                <w:b/>
                <w:i/>
                <w:color w:val="FF0000"/>
                <w:sz w:val="24"/>
                <w:szCs w:val="24"/>
              </w:rPr>
            </w:pPr>
            <w:r w:rsidRPr="00501D4F">
              <w:rPr>
                <w:rFonts w:ascii="GHEA Grapalat" w:hAnsi="GHEA Grapalat"/>
                <w:b/>
                <w:i/>
                <w:color w:val="FF0000"/>
                <w:sz w:val="24"/>
                <w:szCs w:val="24"/>
              </w:rPr>
              <w:t>Цена закупки</w:t>
            </w:r>
          </w:p>
        </w:tc>
        <w:tc>
          <w:tcPr>
            <w:tcW w:w="6458" w:type="dxa"/>
            <w:vMerge/>
            <w:vAlign w:val="center"/>
          </w:tcPr>
          <w:p w:rsidR="00E12B8D" w:rsidRPr="00501D4F" w:rsidRDefault="00E12B8D" w:rsidP="008B1F5B">
            <w:pPr>
              <w:pStyle w:val="23"/>
              <w:widowControl w:val="0"/>
              <w:spacing w:after="120" w:line="240" w:lineRule="auto"/>
              <w:ind w:firstLine="0"/>
              <w:rPr>
                <w:rFonts w:ascii="GHEA Grapalat" w:hAnsi="GHEA Grapalat"/>
                <w:b/>
                <w:i/>
                <w:color w:val="FF0000"/>
                <w:sz w:val="24"/>
                <w:szCs w:val="24"/>
              </w:rPr>
            </w:pPr>
          </w:p>
        </w:tc>
      </w:tr>
      <w:tr w:rsidR="000E0617" w:rsidRPr="00501D4F" w:rsidTr="00B37B8F">
        <w:trPr>
          <w:jc w:val="center"/>
        </w:trPr>
        <w:tc>
          <w:tcPr>
            <w:tcW w:w="1530" w:type="dxa"/>
          </w:tcPr>
          <w:p w:rsidR="000E0617" w:rsidRPr="00AE56D0" w:rsidRDefault="000E0617" w:rsidP="008B5A79">
            <w:pPr>
              <w:pStyle w:val="23"/>
              <w:spacing w:line="240" w:lineRule="auto"/>
              <w:ind w:firstLine="0"/>
              <w:jc w:val="right"/>
              <w:rPr>
                <w:rFonts w:ascii="GHEA Grapalat" w:hAnsi="GHEA Grapalat"/>
                <w:sz w:val="16"/>
              </w:rPr>
            </w:pPr>
            <w:r w:rsidRPr="00AE56D0">
              <w:rPr>
                <w:rFonts w:ascii="GHEA Grapalat" w:hAnsi="GHEA Grapalat"/>
                <w:sz w:val="16"/>
              </w:rPr>
              <w:t>2</w:t>
            </w:r>
          </w:p>
        </w:tc>
        <w:tc>
          <w:tcPr>
            <w:tcW w:w="1246" w:type="dxa"/>
          </w:tcPr>
          <w:p w:rsidR="000E0617" w:rsidRPr="00AE56D0" w:rsidRDefault="000E0617" w:rsidP="008B5A79">
            <w:pPr>
              <w:pStyle w:val="23"/>
              <w:spacing w:line="240" w:lineRule="auto"/>
              <w:ind w:firstLine="0"/>
              <w:jc w:val="left"/>
              <w:rPr>
                <w:rFonts w:ascii="GHEA Grapalat" w:hAnsi="GHEA Grapalat"/>
                <w:sz w:val="16"/>
              </w:rPr>
            </w:pPr>
            <w:r w:rsidRPr="00AE56D0">
              <w:rPr>
                <w:rFonts w:ascii="GHEA Grapalat" w:hAnsi="GHEA Grapalat"/>
              </w:rPr>
              <w:t>1260000</w:t>
            </w:r>
          </w:p>
        </w:tc>
        <w:tc>
          <w:tcPr>
            <w:tcW w:w="6458" w:type="dxa"/>
          </w:tcPr>
          <w:p w:rsidR="000E0617" w:rsidRPr="00292A16" w:rsidRDefault="000E0617" w:rsidP="00FA2C98">
            <w:r w:rsidRPr="00292A16">
              <w:t>Хлеб</w:t>
            </w:r>
          </w:p>
        </w:tc>
      </w:tr>
      <w:tr w:rsidR="000E0617" w:rsidRPr="00501D4F" w:rsidTr="00B37B8F">
        <w:trPr>
          <w:jc w:val="center"/>
        </w:trPr>
        <w:tc>
          <w:tcPr>
            <w:tcW w:w="1530" w:type="dxa"/>
          </w:tcPr>
          <w:p w:rsidR="000E0617" w:rsidRPr="00AE56D0" w:rsidRDefault="000E0617" w:rsidP="008B5A79">
            <w:pPr>
              <w:pStyle w:val="23"/>
              <w:spacing w:line="240" w:lineRule="auto"/>
              <w:ind w:firstLine="0"/>
              <w:jc w:val="right"/>
              <w:rPr>
                <w:rFonts w:ascii="GHEA Grapalat" w:hAnsi="GHEA Grapalat"/>
              </w:rPr>
            </w:pPr>
            <w:r w:rsidRPr="00AE56D0">
              <w:rPr>
                <w:rFonts w:ascii="GHEA Grapalat" w:hAnsi="GHEA Grapalat"/>
              </w:rPr>
              <w:t>3</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192000</w:t>
            </w:r>
          </w:p>
        </w:tc>
        <w:tc>
          <w:tcPr>
            <w:tcW w:w="6458" w:type="dxa"/>
          </w:tcPr>
          <w:p w:rsidR="000E0617" w:rsidRPr="00292A16" w:rsidRDefault="000E0617" w:rsidP="00FA2C98">
            <w:r w:rsidRPr="00292A16">
              <w:t>булочка</w:t>
            </w:r>
          </w:p>
        </w:tc>
      </w:tr>
      <w:tr w:rsidR="000E0617" w:rsidRPr="00501D4F" w:rsidTr="00B37B8F">
        <w:trPr>
          <w:jc w:val="center"/>
        </w:trPr>
        <w:tc>
          <w:tcPr>
            <w:tcW w:w="1530" w:type="dxa"/>
          </w:tcPr>
          <w:p w:rsidR="000E0617" w:rsidRPr="00AE56D0" w:rsidRDefault="000E0617" w:rsidP="008B5A79">
            <w:pPr>
              <w:pStyle w:val="23"/>
              <w:spacing w:line="240" w:lineRule="auto"/>
              <w:ind w:firstLine="0"/>
              <w:jc w:val="right"/>
              <w:rPr>
                <w:rFonts w:ascii="GHEA Grapalat" w:hAnsi="GHEA Grapalat"/>
              </w:rPr>
            </w:pPr>
            <w:r w:rsidRPr="00AE56D0">
              <w:rPr>
                <w:rFonts w:ascii="GHEA Grapalat" w:hAnsi="GHEA Grapalat"/>
              </w:rPr>
              <w:t>4</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90000</w:t>
            </w:r>
          </w:p>
        </w:tc>
        <w:tc>
          <w:tcPr>
            <w:tcW w:w="6458" w:type="dxa"/>
          </w:tcPr>
          <w:p w:rsidR="000E0617" w:rsidRPr="00292A16" w:rsidRDefault="000E0617" w:rsidP="00FA2C98">
            <w:r w:rsidRPr="00292A16">
              <w:t>макароны</w:t>
            </w:r>
          </w:p>
        </w:tc>
      </w:tr>
      <w:tr w:rsidR="000E0617" w:rsidRPr="00501D4F" w:rsidTr="00B37B8F">
        <w:trPr>
          <w:jc w:val="center"/>
        </w:trPr>
        <w:tc>
          <w:tcPr>
            <w:tcW w:w="1530" w:type="dxa"/>
          </w:tcPr>
          <w:p w:rsidR="000E0617" w:rsidRPr="00AE56D0" w:rsidRDefault="000E0617" w:rsidP="008B5A79">
            <w:pPr>
              <w:pStyle w:val="23"/>
              <w:spacing w:line="240" w:lineRule="auto"/>
              <w:ind w:firstLine="0"/>
              <w:jc w:val="right"/>
              <w:rPr>
                <w:rFonts w:ascii="GHEA Grapalat" w:hAnsi="GHEA Grapalat"/>
              </w:rPr>
            </w:pPr>
            <w:r w:rsidRPr="00AE56D0">
              <w:rPr>
                <w:rFonts w:ascii="GHEA Grapalat" w:hAnsi="GHEA Grapalat"/>
              </w:rPr>
              <w:t>5</w:t>
            </w:r>
          </w:p>
        </w:tc>
        <w:tc>
          <w:tcPr>
            <w:tcW w:w="1246" w:type="dxa"/>
          </w:tcPr>
          <w:p w:rsidR="000E0617" w:rsidRPr="00AE56D0" w:rsidRDefault="000E0617" w:rsidP="008B5A79">
            <w:pPr>
              <w:pStyle w:val="23"/>
              <w:spacing w:line="240" w:lineRule="auto"/>
              <w:ind w:firstLine="0"/>
              <w:jc w:val="left"/>
              <w:rPr>
                <w:rFonts w:ascii="GHEA Grapalat" w:hAnsi="GHEA Grapalat" w:cs="Calibri"/>
                <w:color w:val="000000"/>
              </w:rPr>
            </w:pPr>
            <w:r w:rsidRPr="00AE56D0">
              <w:rPr>
                <w:rFonts w:ascii="GHEA Grapalat" w:hAnsi="GHEA Grapalat"/>
              </w:rPr>
              <w:t>189000</w:t>
            </w:r>
          </w:p>
        </w:tc>
        <w:tc>
          <w:tcPr>
            <w:tcW w:w="6458" w:type="dxa"/>
          </w:tcPr>
          <w:p w:rsidR="000E0617" w:rsidRPr="00292A16" w:rsidRDefault="000E0617" w:rsidP="00FA2C98">
            <w:r w:rsidRPr="00292A16">
              <w:t>сахар</w:t>
            </w:r>
          </w:p>
        </w:tc>
      </w:tr>
      <w:tr w:rsidR="000E0617" w:rsidRPr="00501D4F" w:rsidTr="00B37B8F">
        <w:trPr>
          <w:jc w:val="center"/>
        </w:trPr>
        <w:tc>
          <w:tcPr>
            <w:tcW w:w="1530" w:type="dxa"/>
          </w:tcPr>
          <w:p w:rsidR="000E0617" w:rsidRPr="00AE56D0" w:rsidRDefault="000E0617" w:rsidP="008B5A79">
            <w:pPr>
              <w:pStyle w:val="23"/>
              <w:spacing w:line="240" w:lineRule="auto"/>
              <w:ind w:firstLine="0"/>
              <w:jc w:val="right"/>
              <w:rPr>
                <w:rFonts w:ascii="GHEA Grapalat" w:hAnsi="GHEA Grapalat"/>
              </w:rPr>
            </w:pPr>
            <w:r w:rsidRPr="00AE56D0">
              <w:rPr>
                <w:rFonts w:ascii="GHEA Grapalat" w:hAnsi="GHEA Grapalat"/>
              </w:rPr>
              <w:t>6</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1645000</w:t>
            </w:r>
          </w:p>
        </w:tc>
        <w:tc>
          <w:tcPr>
            <w:tcW w:w="6458" w:type="dxa"/>
          </w:tcPr>
          <w:p w:rsidR="000E0617" w:rsidRPr="00292A16" w:rsidRDefault="000E0617" w:rsidP="00FA2C98">
            <w:r w:rsidRPr="00292A16">
              <w:t>Масло</w:t>
            </w:r>
          </w:p>
        </w:tc>
      </w:tr>
      <w:tr w:rsidR="000E0617" w:rsidRPr="00501D4F" w:rsidTr="00B37B8F">
        <w:trPr>
          <w:jc w:val="center"/>
        </w:trPr>
        <w:tc>
          <w:tcPr>
            <w:tcW w:w="1530" w:type="dxa"/>
          </w:tcPr>
          <w:p w:rsidR="000E0617" w:rsidRPr="00AE56D0" w:rsidRDefault="000E0617" w:rsidP="008B5A79">
            <w:pPr>
              <w:pStyle w:val="23"/>
              <w:spacing w:line="240" w:lineRule="auto"/>
              <w:ind w:firstLine="0"/>
              <w:jc w:val="right"/>
              <w:rPr>
                <w:rFonts w:ascii="GHEA Grapalat" w:hAnsi="GHEA Grapalat"/>
              </w:rPr>
            </w:pPr>
            <w:r w:rsidRPr="00AE56D0">
              <w:rPr>
                <w:rFonts w:ascii="GHEA Grapalat" w:hAnsi="GHEA Grapalat"/>
              </w:rPr>
              <w:t>10</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117000</w:t>
            </w:r>
          </w:p>
        </w:tc>
        <w:tc>
          <w:tcPr>
            <w:tcW w:w="6458" w:type="dxa"/>
          </w:tcPr>
          <w:p w:rsidR="000E0617" w:rsidRPr="00292A16" w:rsidRDefault="000E0617" w:rsidP="00FA2C98">
            <w:r w:rsidRPr="00292A16">
              <w:t>чечевица</w:t>
            </w:r>
          </w:p>
        </w:tc>
      </w:tr>
      <w:tr w:rsidR="000E0617" w:rsidRPr="00501D4F" w:rsidTr="00B37B8F">
        <w:trPr>
          <w:jc w:val="center"/>
        </w:trPr>
        <w:tc>
          <w:tcPr>
            <w:tcW w:w="1530" w:type="dxa"/>
          </w:tcPr>
          <w:p w:rsidR="000E0617" w:rsidRPr="00AE56D0" w:rsidRDefault="000E0617" w:rsidP="008B5A79">
            <w:pPr>
              <w:pStyle w:val="23"/>
              <w:spacing w:line="240" w:lineRule="auto"/>
              <w:ind w:left="720" w:firstLine="0"/>
              <w:jc w:val="right"/>
              <w:rPr>
                <w:rFonts w:ascii="GHEA Grapalat" w:hAnsi="GHEA Grapalat"/>
              </w:rPr>
            </w:pPr>
            <w:r w:rsidRPr="00AE56D0">
              <w:rPr>
                <w:rFonts w:ascii="GHEA Grapalat" w:hAnsi="GHEA Grapalat"/>
              </w:rPr>
              <w:t>15</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1505000</w:t>
            </w:r>
          </w:p>
        </w:tc>
        <w:tc>
          <w:tcPr>
            <w:tcW w:w="6458" w:type="dxa"/>
          </w:tcPr>
          <w:p w:rsidR="000E0617" w:rsidRPr="00292A16" w:rsidRDefault="000E0617" w:rsidP="00FA2C98">
            <w:r w:rsidRPr="00292A16">
              <w:t>Говядина</w:t>
            </w:r>
          </w:p>
        </w:tc>
      </w:tr>
      <w:tr w:rsidR="000E0617" w:rsidRPr="00501D4F" w:rsidTr="00B37B8F">
        <w:trPr>
          <w:jc w:val="center"/>
        </w:trPr>
        <w:tc>
          <w:tcPr>
            <w:tcW w:w="1530" w:type="dxa"/>
          </w:tcPr>
          <w:p w:rsidR="000E0617" w:rsidRPr="00AE56D0" w:rsidRDefault="000E0617" w:rsidP="008B5A79">
            <w:pPr>
              <w:pStyle w:val="23"/>
              <w:spacing w:line="240" w:lineRule="auto"/>
              <w:ind w:firstLine="0"/>
              <w:jc w:val="right"/>
              <w:rPr>
                <w:rFonts w:ascii="GHEA Grapalat" w:hAnsi="GHEA Grapalat"/>
              </w:rPr>
            </w:pPr>
            <w:r w:rsidRPr="00AE56D0">
              <w:rPr>
                <w:rFonts w:ascii="GHEA Grapalat" w:hAnsi="GHEA Grapalat"/>
              </w:rPr>
              <w:t>16</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840000</w:t>
            </w:r>
          </w:p>
        </w:tc>
        <w:tc>
          <w:tcPr>
            <w:tcW w:w="6458" w:type="dxa"/>
          </w:tcPr>
          <w:p w:rsidR="000E0617" w:rsidRPr="00292A16" w:rsidRDefault="000E0617" w:rsidP="00FA2C98">
            <w:r w:rsidRPr="00292A16">
              <w:t>Куриная грудка</w:t>
            </w:r>
          </w:p>
        </w:tc>
      </w:tr>
      <w:tr w:rsidR="000E0617" w:rsidRPr="00501D4F" w:rsidTr="00B37B8F">
        <w:trPr>
          <w:jc w:val="center"/>
        </w:trPr>
        <w:tc>
          <w:tcPr>
            <w:tcW w:w="1530" w:type="dxa"/>
          </w:tcPr>
          <w:p w:rsidR="000E0617" w:rsidRPr="00AE56D0" w:rsidRDefault="000E0617" w:rsidP="008B5A79">
            <w:pPr>
              <w:pStyle w:val="23"/>
              <w:spacing w:line="240" w:lineRule="auto"/>
              <w:ind w:left="720" w:firstLine="0"/>
              <w:jc w:val="right"/>
              <w:rPr>
                <w:rFonts w:ascii="GHEA Grapalat" w:hAnsi="GHEA Grapalat"/>
              </w:rPr>
            </w:pPr>
            <w:r w:rsidRPr="00AE56D0">
              <w:rPr>
                <w:rFonts w:ascii="GHEA Grapalat" w:hAnsi="GHEA Grapalat"/>
              </w:rPr>
              <w:t>17</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200000</w:t>
            </w:r>
          </w:p>
        </w:tc>
        <w:tc>
          <w:tcPr>
            <w:tcW w:w="6458" w:type="dxa"/>
          </w:tcPr>
          <w:p w:rsidR="000E0617" w:rsidRPr="00292A16" w:rsidRDefault="000E0617" w:rsidP="00FA2C98">
            <w:r w:rsidRPr="00292A16">
              <w:t>сыр Чанач</w:t>
            </w:r>
          </w:p>
        </w:tc>
      </w:tr>
      <w:tr w:rsidR="000E0617" w:rsidRPr="00501D4F" w:rsidTr="00B37B8F">
        <w:trPr>
          <w:jc w:val="center"/>
        </w:trPr>
        <w:tc>
          <w:tcPr>
            <w:tcW w:w="1530" w:type="dxa"/>
          </w:tcPr>
          <w:p w:rsidR="000E0617" w:rsidRPr="00AE56D0" w:rsidRDefault="000E0617" w:rsidP="008B5A79">
            <w:pPr>
              <w:pStyle w:val="23"/>
              <w:spacing w:line="240" w:lineRule="auto"/>
              <w:ind w:firstLine="0"/>
              <w:jc w:val="right"/>
              <w:rPr>
                <w:rFonts w:ascii="GHEA Grapalat" w:hAnsi="GHEA Grapalat"/>
              </w:rPr>
            </w:pPr>
            <w:r w:rsidRPr="00AE56D0">
              <w:rPr>
                <w:rFonts w:ascii="GHEA Grapalat" w:hAnsi="GHEA Grapalat"/>
              </w:rPr>
              <w:t>18</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180000</w:t>
            </w:r>
          </w:p>
        </w:tc>
        <w:tc>
          <w:tcPr>
            <w:tcW w:w="6458" w:type="dxa"/>
          </w:tcPr>
          <w:p w:rsidR="000E0617" w:rsidRPr="00292A16" w:rsidRDefault="000E0617" w:rsidP="00FA2C98">
            <w:r w:rsidRPr="00292A16">
              <w:t>Молоко</w:t>
            </w:r>
          </w:p>
        </w:tc>
      </w:tr>
      <w:tr w:rsidR="000E0617" w:rsidRPr="00501D4F" w:rsidTr="00B37B8F">
        <w:trPr>
          <w:jc w:val="center"/>
        </w:trPr>
        <w:tc>
          <w:tcPr>
            <w:tcW w:w="1530" w:type="dxa"/>
          </w:tcPr>
          <w:p w:rsidR="000E0617" w:rsidRPr="00AE56D0" w:rsidRDefault="000E0617" w:rsidP="008B5A79">
            <w:pPr>
              <w:pStyle w:val="23"/>
              <w:spacing w:line="240" w:lineRule="auto"/>
              <w:ind w:left="720" w:firstLine="0"/>
              <w:jc w:val="right"/>
              <w:rPr>
                <w:rFonts w:ascii="GHEA Grapalat" w:hAnsi="GHEA Grapalat"/>
              </w:rPr>
            </w:pPr>
            <w:r w:rsidRPr="00AE56D0">
              <w:rPr>
                <w:rFonts w:ascii="GHEA Grapalat" w:hAnsi="GHEA Grapalat"/>
              </w:rPr>
              <w:t>19</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260000</w:t>
            </w:r>
          </w:p>
        </w:tc>
        <w:tc>
          <w:tcPr>
            <w:tcW w:w="6458" w:type="dxa"/>
          </w:tcPr>
          <w:p w:rsidR="000E0617" w:rsidRPr="00292A16" w:rsidRDefault="000E0617" w:rsidP="00FA2C98">
            <w:r w:rsidRPr="00292A16">
              <w:t>Йогурт</w:t>
            </w:r>
          </w:p>
        </w:tc>
      </w:tr>
      <w:tr w:rsidR="000E0617" w:rsidRPr="00501D4F" w:rsidTr="00B37B8F">
        <w:trPr>
          <w:jc w:val="center"/>
        </w:trPr>
        <w:tc>
          <w:tcPr>
            <w:tcW w:w="1530" w:type="dxa"/>
          </w:tcPr>
          <w:p w:rsidR="000E0617" w:rsidRPr="00AE56D0" w:rsidRDefault="000E0617" w:rsidP="008B5A79">
            <w:pPr>
              <w:pStyle w:val="23"/>
              <w:spacing w:line="240" w:lineRule="auto"/>
              <w:ind w:left="720" w:firstLine="0"/>
              <w:jc w:val="right"/>
              <w:rPr>
                <w:rFonts w:ascii="GHEA Grapalat" w:hAnsi="GHEA Grapalat"/>
              </w:rPr>
            </w:pPr>
            <w:r w:rsidRPr="00AE56D0">
              <w:rPr>
                <w:rFonts w:ascii="GHEA Grapalat" w:hAnsi="GHEA Grapalat"/>
              </w:rPr>
              <w:t>20</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594000</w:t>
            </w:r>
          </w:p>
        </w:tc>
        <w:tc>
          <w:tcPr>
            <w:tcW w:w="6458" w:type="dxa"/>
          </w:tcPr>
          <w:p w:rsidR="000E0617" w:rsidRPr="00292A16" w:rsidRDefault="000E0617" w:rsidP="00FA2C98">
            <w:r w:rsidRPr="00292A16">
              <w:t>Кислый</w:t>
            </w:r>
          </w:p>
        </w:tc>
      </w:tr>
      <w:tr w:rsidR="000E0617" w:rsidRPr="00501D4F" w:rsidTr="00B37B8F">
        <w:trPr>
          <w:jc w:val="center"/>
        </w:trPr>
        <w:tc>
          <w:tcPr>
            <w:tcW w:w="1530" w:type="dxa"/>
          </w:tcPr>
          <w:p w:rsidR="000E0617" w:rsidRPr="00AE56D0" w:rsidRDefault="000E0617" w:rsidP="008B5A79">
            <w:pPr>
              <w:pStyle w:val="23"/>
              <w:spacing w:line="240" w:lineRule="auto"/>
              <w:ind w:left="720" w:firstLine="0"/>
              <w:jc w:val="right"/>
              <w:rPr>
                <w:rFonts w:ascii="GHEA Grapalat" w:hAnsi="GHEA Grapalat"/>
              </w:rPr>
            </w:pPr>
            <w:r w:rsidRPr="00AE56D0">
              <w:rPr>
                <w:rFonts w:ascii="GHEA Grapalat" w:hAnsi="GHEA Grapalat"/>
              </w:rPr>
              <w:t>21</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220000</w:t>
            </w:r>
          </w:p>
        </w:tc>
        <w:tc>
          <w:tcPr>
            <w:tcW w:w="6458" w:type="dxa"/>
          </w:tcPr>
          <w:p w:rsidR="000E0617" w:rsidRPr="00292A16" w:rsidRDefault="000E0617" w:rsidP="00FA2C98">
            <w:r w:rsidRPr="00292A16">
              <w:t>Творог</w:t>
            </w:r>
          </w:p>
        </w:tc>
      </w:tr>
      <w:tr w:rsidR="000E0617" w:rsidRPr="00501D4F" w:rsidTr="00B37B8F">
        <w:trPr>
          <w:jc w:val="center"/>
        </w:trPr>
        <w:tc>
          <w:tcPr>
            <w:tcW w:w="1530" w:type="dxa"/>
          </w:tcPr>
          <w:p w:rsidR="000E0617" w:rsidRPr="00AE56D0" w:rsidRDefault="000E0617" w:rsidP="008B5A79">
            <w:pPr>
              <w:pStyle w:val="23"/>
              <w:spacing w:line="240" w:lineRule="auto"/>
              <w:ind w:left="720" w:firstLine="0"/>
              <w:jc w:val="right"/>
              <w:rPr>
                <w:rFonts w:ascii="GHEA Grapalat" w:hAnsi="GHEA Grapalat"/>
              </w:rPr>
            </w:pPr>
            <w:r w:rsidRPr="00AE56D0">
              <w:rPr>
                <w:rFonts w:ascii="GHEA Grapalat" w:hAnsi="GHEA Grapalat"/>
              </w:rPr>
              <w:t>22</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130000</w:t>
            </w:r>
          </w:p>
        </w:tc>
        <w:tc>
          <w:tcPr>
            <w:tcW w:w="6458" w:type="dxa"/>
          </w:tcPr>
          <w:p w:rsidR="000E0617" w:rsidRPr="00292A16" w:rsidRDefault="000E0617" w:rsidP="00FA2C98">
            <w:r w:rsidRPr="00292A16">
              <w:t>Сгущенное молоко</w:t>
            </w:r>
          </w:p>
        </w:tc>
      </w:tr>
      <w:tr w:rsidR="000E0617" w:rsidRPr="00501D4F" w:rsidTr="00B37B8F">
        <w:trPr>
          <w:jc w:val="center"/>
        </w:trPr>
        <w:tc>
          <w:tcPr>
            <w:tcW w:w="1530" w:type="dxa"/>
          </w:tcPr>
          <w:p w:rsidR="000E0617" w:rsidRPr="00AE56D0" w:rsidRDefault="000E0617" w:rsidP="008B5A79">
            <w:pPr>
              <w:pStyle w:val="23"/>
              <w:spacing w:line="240" w:lineRule="auto"/>
              <w:ind w:left="360" w:firstLine="0"/>
              <w:jc w:val="right"/>
              <w:rPr>
                <w:rFonts w:ascii="GHEA Grapalat" w:hAnsi="GHEA Grapalat"/>
              </w:rPr>
            </w:pPr>
            <w:r w:rsidRPr="00AE56D0">
              <w:rPr>
                <w:rFonts w:ascii="GHEA Grapalat" w:hAnsi="GHEA Grapalat"/>
              </w:rPr>
              <w:t>23</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99000</w:t>
            </w:r>
          </w:p>
        </w:tc>
        <w:tc>
          <w:tcPr>
            <w:tcW w:w="6458" w:type="dxa"/>
          </w:tcPr>
          <w:p w:rsidR="000E0617" w:rsidRPr="00292A16" w:rsidRDefault="000E0617" w:rsidP="00FA2C98">
            <w:r w:rsidRPr="00292A16">
              <w:t>печенье</w:t>
            </w:r>
          </w:p>
        </w:tc>
      </w:tr>
      <w:tr w:rsidR="000E0617" w:rsidRPr="00501D4F" w:rsidTr="00B37B8F">
        <w:trPr>
          <w:jc w:val="center"/>
        </w:trPr>
        <w:tc>
          <w:tcPr>
            <w:tcW w:w="1530" w:type="dxa"/>
          </w:tcPr>
          <w:p w:rsidR="000E0617" w:rsidRPr="00AE56D0" w:rsidRDefault="000E0617" w:rsidP="008B5A79">
            <w:pPr>
              <w:pStyle w:val="23"/>
              <w:spacing w:line="240" w:lineRule="auto"/>
              <w:ind w:left="720" w:firstLine="0"/>
              <w:jc w:val="right"/>
              <w:rPr>
                <w:rFonts w:ascii="GHEA Grapalat" w:hAnsi="GHEA Grapalat"/>
              </w:rPr>
            </w:pPr>
            <w:r w:rsidRPr="00AE56D0">
              <w:rPr>
                <w:rFonts w:ascii="GHEA Grapalat" w:hAnsi="GHEA Grapalat"/>
              </w:rPr>
              <w:t>24</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292000</w:t>
            </w:r>
          </w:p>
        </w:tc>
        <w:tc>
          <w:tcPr>
            <w:tcW w:w="6458" w:type="dxa"/>
          </w:tcPr>
          <w:p w:rsidR="000E0617" w:rsidRPr="00292A16" w:rsidRDefault="000E0617" w:rsidP="00FA2C98">
            <w:r w:rsidRPr="00292A16">
              <w:t>Конфеты в шоколаде</w:t>
            </w:r>
          </w:p>
        </w:tc>
      </w:tr>
      <w:tr w:rsidR="000E0617" w:rsidRPr="00501D4F" w:rsidTr="00B37B8F">
        <w:trPr>
          <w:jc w:val="center"/>
        </w:trPr>
        <w:tc>
          <w:tcPr>
            <w:tcW w:w="1530" w:type="dxa"/>
          </w:tcPr>
          <w:p w:rsidR="000E0617" w:rsidRPr="00AE56D0" w:rsidRDefault="000E0617" w:rsidP="008B5A79">
            <w:pPr>
              <w:pStyle w:val="23"/>
              <w:spacing w:line="240" w:lineRule="auto"/>
              <w:ind w:left="720" w:firstLine="0"/>
              <w:jc w:val="right"/>
              <w:rPr>
                <w:rFonts w:ascii="GHEA Grapalat" w:hAnsi="GHEA Grapalat"/>
              </w:rPr>
            </w:pPr>
            <w:r w:rsidRPr="00AE56D0">
              <w:rPr>
                <w:rFonts w:ascii="GHEA Grapalat" w:hAnsi="GHEA Grapalat"/>
              </w:rPr>
              <w:t>25</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65000</w:t>
            </w:r>
          </w:p>
        </w:tc>
        <w:tc>
          <w:tcPr>
            <w:tcW w:w="6458" w:type="dxa"/>
          </w:tcPr>
          <w:p w:rsidR="000E0617" w:rsidRPr="00292A16" w:rsidRDefault="000E0617" w:rsidP="00FA2C98">
            <w:r w:rsidRPr="00292A16">
              <w:t>глушилка</w:t>
            </w:r>
          </w:p>
        </w:tc>
      </w:tr>
      <w:tr w:rsidR="000E0617" w:rsidRPr="00501D4F" w:rsidTr="00B37B8F">
        <w:trPr>
          <w:jc w:val="center"/>
        </w:trPr>
        <w:tc>
          <w:tcPr>
            <w:tcW w:w="1530" w:type="dxa"/>
          </w:tcPr>
          <w:p w:rsidR="000E0617" w:rsidRPr="00AE56D0" w:rsidRDefault="000E0617" w:rsidP="008B5A79">
            <w:pPr>
              <w:pStyle w:val="23"/>
              <w:spacing w:line="240" w:lineRule="auto"/>
              <w:ind w:left="720" w:firstLine="0"/>
              <w:jc w:val="right"/>
              <w:rPr>
                <w:rFonts w:ascii="GHEA Grapalat" w:hAnsi="GHEA Grapalat"/>
              </w:rPr>
            </w:pPr>
            <w:r w:rsidRPr="00AE56D0">
              <w:rPr>
                <w:rFonts w:ascii="GHEA Grapalat" w:hAnsi="GHEA Grapalat"/>
              </w:rPr>
              <w:t>28</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330000</w:t>
            </w:r>
          </w:p>
        </w:tc>
        <w:tc>
          <w:tcPr>
            <w:tcW w:w="6458" w:type="dxa"/>
          </w:tcPr>
          <w:p w:rsidR="000E0617" w:rsidRPr="00292A16" w:rsidRDefault="000E0617" w:rsidP="00FA2C98">
            <w:r w:rsidRPr="00292A16">
              <w:t>Фруктовые соки</w:t>
            </w:r>
          </w:p>
        </w:tc>
      </w:tr>
      <w:tr w:rsidR="000E0617" w:rsidRPr="00501D4F" w:rsidTr="00B37B8F">
        <w:trPr>
          <w:jc w:val="center"/>
        </w:trPr>
        <w:tc>
          <w:tcPr>
            <w:tcW w:w="1530" w:type="dxa"/>
          </w:tcPr>
          <w:p w:rsidR="000E0617" w:rsidRPr="00AE56D0" w:rsidRDefault="000E0617" w:rsidP="008B5A79">
            <w:pPr>
              <w:pStyle w:val="23"/>
              <w:spacing w:line="240" w:lineRule="auto"/>
              <w:ind w:left="720" w:firstLine="0"/>
              <w:jc w:val="right"/>
              <w:rPr>
                <w:rFonts w:ascii="GHEA Grapalat" w:hAnsi="GHEA Grapalat"/>
              </w:rPr>
            </w:pPr>
            <w:r w:rsidRPr="00AE56D0">
              <w:rPr>
                <w:rFonts w:ascii="GHEA Grapalat" w:hAnsi="GHEA Grapalat"/>
              </w:rPr>
              <w:t>35</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30000</w:t>
            </w:r>
          </w:p>
        </w:tc>
        <w:tc>
          <w:tcPr>
            <w:tcW w:w="6458" w:type="dxa"/>
          </w:tcPr>
          <w:p w:rsidR="000E0617" w:rsidRPr="00292A16" w:rsidRDefault="000E0617" w:rsidP="00FA2C98">
            <w:r w:rsidRPr="00292A16">
              <w:t>Консервированный зеленый горошек</w:t>
            </w:r>
          </w:p>
        </w:tc>
      </w:tr>
      <w:tr w:rsidR="000E0617" w:rsidRPr="00501D4F" w:rsidTr="00B37B8F">
        <w:trPr>
          <w:jc w:val="center"/>
        </w:trPr>
        <w:tc>
          <w:tcPr>
            <w:tcW w:w="1530" w:type="dxa"/>
          </w:tcPr>
          <w:p w:rsidR="000E0617" w:rsidRPr="00AE56D0" w:rsidRDefault="000E0617" w:rsidP="008B5A79">
            <w:pPr>
              <w:pStyle w:val="23"/>
              <w:spacing w:line="240" w:lineRule="auto"/>
              <w:ind w:left="720" w:firstLine="0"/>
              <w:jc w:val="right"/>
              <w:rPr>
                <w:rFonts w:ascii="GHEA Grapalat" w:hAnsi="GHEA Grapalat"/>
              </w:rPr>
            </w:pPr>
            <w:r w:rsidRPr="00AE56D0">
              <w:rPr>
                <w:rFonts w:ascii="GHEA Grapalat" w:hAnsi="GHEA Grapalat"/>
              </w:rPr>
              <w:lastRenderedPageBreak/>
              <w:t>36</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45000</w:t>
            </w:r>
          </w:p>
        </w:tc>
        <w:tc>
          <w:tcPr>
            <w:tcW w:w="6458" w:type="dxa"/>
          </w:tcPr>
          <w:p w:rsidR="000E0617" w:rsidRPr="00292A16" w:rsidRDefault="000E0617" w:rsidP="00FA2C98">
            <w:r w:rsidRPr="00292A16">
              <w:t>Консервированная кукуруза</w:t>
            </w:r>
          </w:p>
        </w:tc>
      </w:tr>
      <w:tr w:rsidR="000E0617" w:rsidRPr="00501D4F" w:rsidTr="00B37B8F">
        <w:trPr>
          <w:jc w:val="center"/>
        </w:trPr>
        <w:tc>
          <w:tcPr>
            <w:tcW w:w="1530" w:type="dxa"/>
          </w:tcPr>
          <w:p w:rsidR="000E0617" w:rsidRPr="00AE56D0" w:rsidRDefault="000E0617" w:rsidP="008B5A79">
            <w:pPr>
              <w:pStyle w:val="23"/>
              <w:spacing w:line="240" w:lineRule="auto"/>
              <w:ind w:left="720" w:firstLine="0"/>
              <w:jc w:val="right"/>
              <w:rPr>
                <w:rFonts w:ascii="GHEA Grapalat" w:hAnsi="GHEA Grapalat"/>
              </w:rPr>
            </w:pPr>
            <w:r w:rsidRPr="00AE56D0">
              <w:rPr>
                <w:rFonts w:ascii="GHEA Grapalat" w:hAnsi="GHEA Grapalat"/>
              </w:rPr>
              <w:t>40</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980000</w:t>
            </w:r>
          </w:p>
        </w:tc>
        <w:tc>
          <w:tcPr>
            <w:tcW w:w="6458" w:type="dxa"/>
          </w:tcPr>
          <w:p w:rsidR="000E0617" w:rsidRPr="00292A16" w:rsidRDefault="000E0617" w:rsidP="00FA2C98">
            <w:r w:rsidRPr="00292A16">
              <w:t>Картофель</w:t>
            </w:r>
          </w:p>
        </w:tc>
      </w:tr>
      <w:tr w:rsidR="000E0617" w:rsidRPr="00501D4F" w:rsidTr="00B37B8F">
        <w:trPr>
          <w:jc w:val="center"/>
        </w:trPr>
        <w:tc>
          <w:tcPr>
            <w:tcW w:w="1530" w:type="dxa"/>
          </w:tcPr>
          <w:p w:rsidR="000E0617" w:rsidRPr="00AE56D0" w:rsidRDefault="000E0617" w:rsidP="008B5A79">
            <w:pPr>
              <w:pStyle w:val="23"/>
              <w:spacing w:line="240" w:lineRule="auto"/>
              <w:ind w:left="720" w:firstLine="0"/>
              <w:jc w:val="right"/>
              <w:rPr>
                <w:rFonts w:ascii="GHEA Grapalat" w:hAnsi="GHEA Grapalat"/>
              </w:rPr>
            </w:pPr>
            <w:r w:rsidRPr="00AE56D0">
              <w:rPr>
                <w:rFonts w:ascii="GHEA Grapalat" w:hAnsi="GHEA Grapalat"/>
              </w:rPr>
              <w:t>41</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54000</w:t>
            </w:r>
          </w:p>
        </w:tc>
        <w:tc>
          <w:tcPr>
            <w:tcW w:w="6458" w:type="dxa"/>
          </w:tcPr>
          <w:p w:rsidR="000E0617" w:rsidRPr="00292A16" w:rsidRDefault="000E0617" w:rsidP="00FA2C98">
            <w:r w:rsidRPr="00292A16">
              <w:t>зелени</w:t>
            </w:r>
          </w:p>
        </w:tc>
      </w:tr>
      <w:tr w:rsidR="000E0617" w:rsidRPr="00501D4F" w:rsidTr="00B37B8F">
        <w:trPr>
          <w:jc w:val="center"/>
        </w:trPr>
        <w:tc>
          <w:tcPr>
            <w:tcW w:w="1530" w:type="dxa"/>
          </w:tcPr>
          <w:p w:rsidR="000E0617" w:rsidRPr="00AE56D0" w:rsidRDefault="000E0617" w:rsidP="008B5A79">
            <w:pPr>
              <w:pStyle w:val="23"/>
              <w:spacing w:line="240" w:lineRule="auto"/>
              <w:ind w:left="720" w:firstLine="0"/>
              <w:jc w:val="center"/>
              <w:rPr>
                <w:rFonts w:ascii="GHEA Grapalat" w:hAnsi="GHEA Grapalat"/>
              </w:rPr>
            </w:pPr>
            <w:r w:rsidRPr="00AE56D0">
              <w:rPr>
                <w:rFonts w:ascii="GHEA Grapalat" w:hAnsi="GHEA Grapalat"/>
              </w:rPr>
              <w:t xml:space="preserve">      </w:t>
            </w:r>
            <w:r>
              <w:rPr>
                <w:rFonts w:ascii="GHEA Grapalat" w:hAnsi="GHEA Grapalat"/>
                <w:lang w:val="en-US"/>
              </w:rPr>
              <w:t xml:space="preserve">   </w:t>
            </w:r>
            <w:r w:rsidRPr="00AE56D0">
              <w:rPr>
                <w:rFonts w:ascii="GHEA Grapalat" w:hAnsi="GHEA Grapalat"/>
              </w:rPr>
              <w:t>56</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96000</w:t>
            </w:r>
          </w:p>
        </w:tc>
        <w:tc>
          <w:tcPr>
            <w:tcW w:w="6458" w:type="dxa"/>
          </w:tcPr>
          <w:p w:rsidR="000E0617" w:rsidRDefault="000E0617" w:rsidP="00FA2C98">
            <w:r w:rsidRPr="00292A16">
              <w:t>Шоколадный крем</w:t>
            </w:r>
          </w:p>
        </w:tc>
      </w:tr>
    </w:tbl>
    <w:p w:rsidR="00E12B8D" w:rsidRPr="00B453CD" w:rsidRDefault="00E12B8D" w:rsidP="00E12B8D">
      <w:pPr>
        <w:pStyle w:val="23"/>
        <w:widowControl w:val="0"/>
        <w:spacing w:after="160" w:line="240" w:lineRule="auto"/>
        <w:ind w:firstLine="567"/>
        <w:rPr>
          <w:rFonts w:ascii="GHEA Grapalat" w:hAnsi="GHEA Grapalat"/>
          <w:sz w:val="24"/>
          <w:szCs w:val="24"/>
        </w:rPr>
      </w:pPr>
      <w:r w:rsidRPr="00501D4F">
        <w:rPr>
          <w:rFonts w:ascii="GHEA Grapalat" w:hAnsi="GHEA Grapalat"/>
          <w:color w:val="FF0000"/>
          <w:sz w:val="24"/>
          <w:szCs w:val="24"/>
        </w:rPr>
        <w:t xml:space="preserve">Технические характеристики товара, а также ее спецификация, технические данные </w:t>
      </w:r>
      <w:r w:rsidRPr="009044F1">
        <w:rPr>
          <w:rFonts w:ascii="GHEA Grapalat" w:hAnsi="GHEA Grapalat"/>
          <w:sz w:val="24"/>
          <w:szCs w:val="24"/>
        </w:rPr>
        <w:t xml:space="preserve">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9044F1" w:rsidRDefault="00E12B8D" w:rsidP="00E12B8D">
      <w:pPr>
        <w:pStyle w:val="23"/>
        <w:widowControl w:val="0"/>
        <w:spacing w:after="160" w:line="240" w:lineRule="auto"/>
        <w:ind w:firstLine="567"/>
        <w:rPr>
          <w:rFonts w:ascii="GHEA Grapalat" w:hAnsi="GHEA Grapalat"/>
          <w:sz w:val="24"/>
          <w:szCs w:val="24"/>
        </w:rPr>
      </w:pPr>
      <w:r>
        <w:rPr>
          <w:rFonts w:ascii="GHEA Grapalat" w:hAnsi="GHEA Grapalat"/>
          <w:sz w:val="24"/>
          <w:szCs w:val="24"/>
        </w:rPr>
        <w:t xml:space="preserve">1.2. </w:t>
      </w: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E12B8D" w:rsidRPr="009044F1" w:rsidTr="008B1F5B">
        <w:trPr>
          <w:jc w:val="center"/>
        </w:trPr>
        <w:tc>
          <w:tcPr>
            <w:tcW w:w="6356" w:type="dxa"/>
            <w:gridSpan w:val="2"/>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E12B8D" w:rsidRPr="009044F1" w:rsidTr="008B1F5B">
        <w:trPr>
          <w:jc w:val="center"/>
        </w:trPr>
        <w:tc>
          <w:tcPr>
            <w:tcW w:w="2580" w:type="dxa"/>
            <w:vAlign w:val="center"/>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E12B8D" w:rsidRPr="009044F1" w:rsidTr="008B1F5B">
        <w:trPr>
          <w:jc w:val="center"/>
        </w:trPr>
        <w:tc>
          <w:tcPr>
            <w:tcW w:w="2580" w:type="dxa"/>
          </w:tcPr>
          <w:p w:rsidR="00E12B8D" w:rsidRPr="009044F1" w:rsidRDefault="00E12B8D" w:rsidP="008B1F5B">
            <w:pPr>
              <w:widowControl w:val="0"/>
              <w:spacing w:after="120"/>
              <w:jc w:val="center"/>
              <w:rPr>
                <w:rFonts w:ascii="GHEA Grapalat" w:hAnsi="GHEA Grapalat"/>
              </w:rPr>
            </w:pPr>
          </w:p>
        </w:tc>
        <w:tc>
          <w:tcPr>
            <w:tcW w:w="3776" w:type="dxa"/>
          </w:tcPr>
          <w:p w:rsidR="00E12B8D" w:rsidRPr="009044F1" w:rsidRDefault="00E12B8D" w:rsidP="008B1F5B">
            <w:pPr>
              <w:widowControl w:val="0"/>
              <w:spacing w:after="120"/>
              <w:jc w:val="center"/>
              <w:rPr>
                <w:rFonts w:ascii="GHEA Grapalat" w:hAnsi="GHEA Grapalat"/>
              </w:rPr>
            </w:pPr>
          </w:p>
        </w:tc>
      </w:tr>
      <w:tr w:rsidR="00E12B8D" w:rsidRPr="009044F1" w:rsidTr="008B1F5B">
        <w:trPr>
          <w:jc w:val="center"/>
        </w:trPr>
        <w:tc>
          <w:tcPr>
            <w:tcW w:w="2580" w:type="dxa"/>
          </w:tcPr>
          <w:p w:rsidR="00E12B8D" w:rsidRPr="009044F1" w:rsidRDefault="00E12B8D" w:rsidP="008B1F5B">
            <w:pPr>
              <w:widowControl w:val="0"/>
              <w:spacing w:after="120"/>
              <w:jc w:val="center"/>
              <w:rPr>
                <w:rFonts w:ascii="GHEA Grapalat" w:hAnsi="GHEA Grapalat"/>
              </w:rPr>
            </w:pPr>
          </w:p>
        </w:tc>
        <w:tc>
          <w:tcPr>
            <w:tcW w:w="3776" w:type="dxa"/>
          </w:tcPr>
          <w:p w:rsidR="00E12B8D" w:rsidRPr="009044F1" w:rsidRDefault="00E12B8D" w:rsidP="008B1F5B">
            <w:pPr>
              <w:widowControl w:val="0"/>
              <w:spacing w:after="120"/>
              <w:jc w:val="center"/>
              <w:rPr>
                <w:rFonts w:ascii="GHEA Grapalat" w:hAnsi="GHEA Grapalat"/>
              </w:rPr>
            </w:pPr>
          </w:p>
        </w:tc>
      </w:tr>
    </w:tbl>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10.5 части</w:t>
      </w:r>
      <w:r w:rsidRPr="009044F1">
        <w:rPr>
          <w:rFonts w:ascii="GHEA Grapalat" w:hAnsi="GHEA Grapalat"/>
          <w:sz w:val="24"/>
          <w:szCs w:val="24"/>
        </w:rPr>
        <w:t xml:space="preserve"> 1 настоящего Приглашения, а</w:t>
      </w:r>
      <w:r>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Pr>
          <w:rFonts w:ascii="GHEA Grapalat" w:hAnsi="GHEA Grapalat"/>
          <w:sz w:val="24"/>
          <w:szCs w:val="24"/>
        </w:rPr>
        <w:t xml:space="preserve"> </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lastRenderedPageBreak/>
        <w:t>3)</w:t>
      </w:r>
      <w:r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7D26A4">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7D26A4">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w:t>
      </w:r>
      <w:r w:rsidRPr="009044F1">
        <w:rPr>
          <w:rFonts w:ascii="GHEA Grapalat" w:hAnsi="GHEA Grapalat"/>
        </w:rPr>
        <w:lastRenderedPageBreak/>
        <w:t>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4"/>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5"/>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12B8D" w:rsidRPr="00BD024F" w:rsidRDefault="00E12B8D" w:rsidP="00BD024F">
      <w:pPr>
        <w:pStyle w:val="a3"/>
        <w:widowControl w:val="0"/>
        <w:spacing w:after="160" w:line="240" w:lineRule="auto"/>
        <w:ind w:firstLine="567"/>
        <w:rPr>
          <w:rFonts w:ascii="GHEA Grapalat" w:hAnsi="GHEA Grapalat"/>
          <w:i w:val="0"/>
          <w:color w:val="FF0000"/>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9E3704" w:rsidRPr="009E3704">
        <w:rPr>
          <w:rFonts w:ascii="GHEA Grapalat" w:hAnsi="GHEA Grapalat"/>
          <w:sz w:val="24"/>
          <w:szCs w:val="24"/>
        </w:rPr>
        <w:t xml:space="preserve">Араратской области </w:t>
      </w:r>
      <w:r w:rsidR="009E3704" w:rsidRPr="009E3704">
        <w:rPr>
          <w:rFonts w:ascii="Calibri" w:hAnsi="Calibri"/>
          <w:sz w:val="24"/>
          <w:szCs w:val="24"/>
        </w:rPr>
        <w:t xml:space="preserve">  </w:t>
      </w:r>
      <w:r w:rsidR="00BD024F">
        <w:rPr>
          <w:rFonts w:ascii="Sylfaen" w:hAnsi="Sylfaen"/>
          <w:i w:val="0"/>
        </w:rPr>
        <w:t xml:space="preserve">К.  </w:t>
      </w:r>
      <w:r w:rsidR="00BD024F" w:rsidRPr="001F1A3A">
        <w:rPr>
          <w:rFonts w:ascii="Sylfaen" w:hAnsi="Sylfaen"/>
          <w:i w:val="0"/>
        </w:rPr>
        <w:t xml:space="preserve"> Веди Пушкины 7</w:t>
      </w:r>
      <w:r w:rsidR="00BD024F" w:rsidRPr="00BD0664">
        <w:rPr>
          <w:rFonts w:ascii="GHEA Grapalat" w:hAnsi="GHEA Grapalat"/>
          <w:i w:val="0"/>
          <w:sz w:val="24"/>
          <w:szCs w:val="24"/>
        </w:rPr>
        <w:t xml:space="preserve">, </w:t>
      </w:r>
      <w:r w:rsidR="000E0617" w:rsidRPr="000E0617">
        <w:rPr>
          <w:rFonts w:ascii="Sylfaen" w:hAnsi="Sylfaen"/>
          <w:i w:val="0"/>
          <w:color w:val="FF0000"/>
          <w:sz w:val="24"/>
          <w:szCs w:val="24"/>
        </w:rPr>
        <w:t>1</w:t>
      </w:r>
      <w:r w:rsidR="00E85525" w:rsidRPr="00E85525">
        <w:rPr>
          <w:rFonts w:ascii="Sylfaen" w:hAnsi="Sylfaen"/>
          <w:i w:val="0"/>
          <w:color w:val="FF0000"/>
          <w:sz w:val="24"/>
          <w:szCs w:val="24"/>
        </w:rPr>
        <w:t>6</w:t>
      </w:r>
      <w:r w:rsidR="00BD024F" w:rsidRPr="002C3F4E">
        <w:rPr>
          <w:rFonts w:ascii="Sylfaen" w:hAnsi="Sylfaen"/>
          <w:i w:val="0"/>
          <w:color w:val="FF0000"/>
          <w:sz w:val="24"/>
          <w:szCs w:val="24"/>
        </w:rPr>
        <w:t>.</w:t>
      </w:r>
      <w:r w:rsidR="000E0617" w:rsidRPr="000E0617">
        <w:rPr>
          <w:rFonts w:ascii="Sylfaen" w:hAnsi="Sylfaen"/>
          <w:i w:val="0"/>
          <w:color w:val="FF0000"/>
          <w:sz w:val="24"/>
          <w:szCs w:val="24"/>
        </w:rPr>
        <w:t>00</w:t>
      </w:r>
      <w:r w:rsidR="00BD024F" w:rsidRPr="002C3F4E">
        <w:rPr>
          <w:rFonts w:ascii="Sylfaen" w:hAnsi="Sylfaen"/>
          <w:i w:val="0"/>
          <w:color w:val="FF0000"/>
          <w:sz w:val="24"/>
          <w:szCs w:val="24"/>
        </w:rPr>
        <w:t>в</w:t>
      </w:r>
      <w:r w:rsidR="00BD024F" w:rsidRPr="002C3F4E">
        <w:rPr>
          <w:rFonts w:ascii="Sylfaen" w:hAnsi="Sylfaen"/>
          <w:i w:val="0"/>
          <w:color w:val="FF0000"/>
          <w:sz w:val="24"/>
          <w:szCs w:val="24"/>
          <w:lang w:val="hy-AM"/>
        </w:rPr>
        <w:t xml:space="preserve"> </w:t>
      </w:r>
      <w:r w:rsidR="00BD024F" w:rsidRPr="002C3F4E">
        <w:rPr>
          <w:rFonts w:ascii="Sylfaen" w:hAnsi="Sylfaen"/>
          <w:i w:val="0"/>
          <w:color w:val="FF0000"/>
          <w:sz w:val="24"/>
          <w:szCs w:val="24"/>
        </w:rPr>
        <w:t xml:space="preserve"> «</w:t>
      </w:r>
      <w:r w:rsidR="000E0617" w:rsidRPr="000E0617">
        <w:rPr>
          <w:rFonts w:ascii="Sylfaen" w:hAnsi="Sylfaen"/>
          <w:i w:val="0"/>
          <w:color w:val="FF0000"/>
          <w:sz w:val="24"/>
          <w:szCs w:val="24"/>
        </w:rPr>
        <w:t>03</w:t>
      </w:r>
      <w:r w:rsidR="00BD024F" w:rsidRPr="002C3F4E">
        <w:rPr>
          <w:rFonts w:ascii="Sylfaen" w:hAnsi="Sylfaen"/>
          <w:i w:val="0"/>
          <w:color w:val="FF0000"/>
          <w:sz w:val="24"/>
          <w:szCs w:val="24"/>
        </w:rPr>
        <w:t xml:space="preserve">»  </w:t>
      </w:r>
      <w:r w:rsidR="00BD024F" w:rsidRPr="002C3F4E">
        <w:rPr>
          <w:rFonts w:ascii="GHEA Grapalat" w:hAnsi="GHEA Grapalat"/>
          <w:color w:val="FF0000"/>
          <w:sz w:val="24"/>
          <w:szCs w:val="24"/>
        </w:rPr>
        <w:t>12.202</w:t>
      </w:r>
      <w:r w:rsidR="000E0617" w:rsidRPr="000E0617">
        <w:rPr>
          <w:rFonts w:ascii="GHEA Grapalat" w:hAnsi="GHEA Grapalat"/>
          <w:color w:val="FF0000"/>
          <w:sz w:val="24"/>
          <w:szCs w:val="24"/>
        </w:rPr>
        <w:t>4</w:t>
      </w:r>
      <w:r w:rsidR="00BD024F" w:rsidRPr="002C3F4E">
        <w:rPr>
          <w:rFonts w:ascii="Sylfaen" w:hAnsi="Sylfaen"/>
          <w:color w:val="FF0000"/>
          <w:sz w:val="24"/>
          <w:szCs w:val="24"/>
          <w:lang w:val="hy-AM"/>
        </w:rPr>
        <w:t>года</w:t>
      </w:r>
      <w:proofErr w:type="gramStart"/>
      <w:r w:rsidR="00BD024F" w:rsidRPr="002C3F4E">
        <w:rPr>
          <w:rFonts w:ascii="Sylfaen" w:hAnsi="Sylfaen"/>
          <w:color w:val="FF0000"/>
          <w:sz w:val="24"/>
          <w:szCs w:val="24"/>
        </w:rPr>
        <w:t xml:space="preserve"> </w:t>
      </w:r>
      <w:r w:rsidR="00BD024F">
        <w:rPr>
          <w:rFonts w:ascii="GHEA Grapalat" w:hAnsi="GHEA Grapalat"/>
          <w:i w:val="0"/>
          <w:color w:val="FF0000"/>
          <w:sz w:val="24"/>
          <w:szCs w:val="24"/>
        </w:rPr>
        <w:t>.</w:t>
      </w:r>
      <w:proofErr w:type="gramEnd"/>
      <w:r>
        <w:rPr>
          <w:rFonts w:ascii="GHEA Grapalat" w:hAnsi="GHEA Grapalat"/>
          <w:sz w:val="24"/>
          <w:szCs w:val="24"/>
        </w:rPr>
        <w:t xml:space="preserve">дня с даты опубликования в бюллетене объявления и приглашения на настоящую процедуру. </w:t>
      </w:r>
    </w:p>
    <w:p w:rsidR="00E12B8D" w:rsidRDefault="00E12B8D" w:rsidP="00E12B8D">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sz w:val="24"/>
          <w:szCs w:val="24"/>
        </w:rPr>
        <w:t xml:space="preserve"> </w:t>
      </w:r>
      <w:r w:rsidR="009E3704" w:rsidRPr="009E3704">
        <w:rPr>
          <w:rFonts w:ascii="Sylfaen" w:hAnsi="Sylfaen"/>
          <w:i/>
          <w:sz w:val="24"/>
          <w:szCs w:val="24"/>
          <w:lang w:val="en-US"/>
        </w:rPr>
        <w:t>A</w:t>
      </w:r>
      <w:r w:rsidR="009E3704" w:rsidRPr="009E3704">
        <w:rPr>
          <w:rFonts w:ascii="Sylfaen" w:hAnsi="Sylfaen"/>
          <w:i/>
          <w:sz w:val="24"/>
          <w:szCs w:val="24"/>
        </w:rPr>
        <w:t>.</w:t>
      </w:r>
      <w:r w:rsidR="009E3704" w:rsidRPr="009E3704">
        <w:rPr>
          <w:rFonts w:ascii="Sylfaen" w:hAnsi="Sylfaen"/>
          <w:i/>
          <w:sz w:val="24"/>
          <w:szCs w:val="24"/>
          <w:lang w:val="en-US"/>
        </w:rPr>
        <w:t>Akop</w:t>
      </w:r>
      <w:proofErr w:type="gramStart"/>
      <w:r w:rsidR="009E3704" w:rsidRPr="009E3704">
        <w:rPr>
          <w:rFonts w:ascii="Sylfaen" w:hAnsi="Sylfaen"/>
          <w:i/>
          <w:sz w:val="24"/>
          <w:szCs w:val="24"/>
        </w:rPr>
        <w:t>ян</w:t>
      </w:r>
      <w:proofErr w:type="gram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Pr>
          <w:rFonts w:ascii="GHEA Grapalat" w:hAnsi="GHEA Grapalat"/>
        </w:rPr>
        <w:t xml:space="preserve"> ,</w:t>
      </w:r>
      <w:proofErr w:type="gramEnd"/>
      <w:r>
        <w:rPr>
          <w:rFonts w:ascii="GHEA Grapalat" w:hAnsi="GHEA Grapalat"/>
        </w:rPr>
        <w:t xml:space="preserve">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lastRenderedPageBreak/>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w:t>
      </w:r>
      <w:proofErr w:type="gramStart"/>
      <w:r w:rsidRPr="00650DCD">
        <w:rPr>
          <w:rFonts w:ascii="GHEA Grapalat" w:hAnsi="GHEA Grapalat"/>
          <w:sz w:val="24"/>
          <w:szCs w:val="24"/>
        </w:rPr>
        <w:t>,</w:t>
      </w:r>
      <w:proofErr w:type="gramEnd"/>
      <w:r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Pr="002376B5">
        <w:rPr>
          <w:rFonts w:ascii="GHEA Grapalat" w:hAnsi="GHEA Grapalat"/>
          <w:sz w:val="24"/>
          <w:szCs w:val="24"/>
        </w:rPr>
        <w:t>модель</w:t>
      </w:r>
      <w:proofErr w:type="gramEnd"/>
      <w:r w:rsidRPr="002376B5">
        <w:rPr>
          <w:rFonts w:ascii="GHEA Grapalat" w:hAnsi="GHEA Grapalat"/>
          <w:sz w:val="24"/>
          <w:szCs w:val="24"/>
        </w:rPr>
        <w:t xml:space="preserve">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6"/>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w:t>
      </w:r>
      <w:proofErr w:type="gramStart"/>
      <w:r w:rsidRPr="009044F1">
        <w:rPr>
          <w:rFonts w:ascii="GHEA Grapalat" w:hAnsi="GHEA Grapalat"/>
        </w:rPr>
        <w:t>и</w:t>
      </w:r>
      <w:r w:rsidRPr="000811C1">
        <w:rPr>
          <w:rFonts w:ascii="GHEA Grapalat" w:hAnsi="GHEA Grapalat"/>
        </w:rPr>
        <w:t>-</w:t>
      </w:r>
      <w:proofErr w:type="gramEnd"/>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7"/>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lastRenderedPageBreak/>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lastRenderedPageBreak/>
        <w:t>б</w:t>
      </w:r>
      <w:proofErr w:type="gramEnd"/>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roofErr w:type="gramEnd"/>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Pr="00CC0E15"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BD024F" w:rsidRDefault="00E12B8D" w:rsidP="00BD024F">
      <w:pPr>
        <w:pStyle w:val="a3"/>
        <w:widowControl w:val="0"/>
        <w:spacing w:after="160" w:line="240" w:lineRule="auto"/>
        <w:ind w:firstLine="567"/>
        <w:rPr>
          <w:rFonts w:ascii="GHEA Grapalat" w:hAnsi="GHEA Grapalat"/>
          <w:i w:val="0"/>
          <w:color w:val="FF0000"/>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BD024F">
        <w:rPr>
          <w:rFonts w:ascii="Sylfaen" w:hAnsi="Sylfaen"/>
          <w:i w:val="0"/>
        </w:rPr>
        <w:t xml:space="preserve">К.  </w:t>
      </w:r>
      <w:r w:rsidR="00BD024F" w:rsidRPr="001F1A3A">
        <w:rPr>
          <w:rFonts w:ascii="Sylfaen" w:hAnsi="Sylfaen"/>
          <w:i w:val="0"/>
        </w:rPr>
        <w:t xml:space="preserve"> Веди Пушкины 7</w:t>
      </w:r>
      <w:r w:rsidR="00BD024F" w:rsidRPr="00BD0664">
        <w:rPr>
          <w:rFonts w:ascii="GHEA Grapalat" w:hAnsi="GHEA Grapalat"/>
          <w:i w:val="0"/>
          <w:sz w:val="24"/>
          <w:szCs w:val="24"/>
        </w:rPr>
        <w:t xml:space="preserve">, </w:t>
      </w:r>
      <w:r w:rsidR="00BD024F">
        <w:rPr>
          <w:rFonts w:ascii="Sylfaen" w:hAnsi="Sylfaen"/>
          <w:i w:val="0"/>
          <w:color w:val="FF0000"/>
          <w:sz w:val="24"/>
          <w:szCs w:val="24"/>
        </w:rPr>
        <w:t>1</w:t>
      </w:r>
      <w:r w:rsidR="00E85525">
        <w:rPr>
          <w:rFonts w:ascii="Sylfaen" w:hAnsi="Sylfaen"/>
          <w:i w:val="0"/>
          <w:color w:val="FF0000"/>
          <w:sz w:val="24"/>
          <w:szCs w:val="24"/>
          <w:lang w:val="en-US"/>
        </w:rPr>
        <w:t>6</w:t>
      </w:r>
      <w:bookmarkStart w:id="1" w:name="_GoBack"/>
      <w:bookmarkEnd w:id="1"/>
      <w:r w:rsidR="00BD024F" w:rsidRPr="002C3F4E">
        <w:rPr>
          <w:rFonts w:ascii="Sylfaen" w:hAnsi="Sylfaen"/>
          <w:i w:val="0"/>
          <w:color w:val="FF0000"/>
          <w:sz w:val="24"/>
          <w:szCs w:val="24"/>
        </w:rPr>
        <w:t>.</w:t>
      </w:r>
      <w:r w:rsidR="000E0617" w:rsidRPr="000E0617">
        <w:rPr>
          <w:rFonts w:ascii="Sylfaen" w:hAnsi="Sylfaen"/>
          <w:i w:val="0"/>
          <w:color w:val="FF0000"/>
          <w:sz w:val="24"/>
          <w:szCs w:val="24"/>
        </w:rPr>
        <w:t>00</w:t>
      </w:r>
      <w:r w:rsidR="00BD024F" w:rsidRPr="002C3F4E">
        <w:rPr>
          <w:rFonts w:ascii="Sylfaen" w:hAnsi="Sylfaen"/>
          <w:i w:val="0"/>
          <w:color w:val="FF0000"/>
          <w:sz w:val="24"/>
          <w:szCs w:val="24"/>
        </w:rPr>
        <w:t xml:space="preserve"> в</w:t>
      </w:r>
      <w:r w:rsidR="00BD024F" w:rsidRPr="002C3F4E">
        <w:rPr>
          <w:rFonts w:ascii="Sylfaen" w:hAnsi="Sylfaen"/>
          <w:i w:val="0"/>
          <w:color w:val="FF0000"/>
          <w:sz w:val="24"/>
          <w:szCs w:val="24"/>
          <w:lang w:val="hy-AM"/>
        </w:rPr>
        <w:t xml:space="preserve"> </w:t>
      </w:r>
      <w:r w:rsidR="00BD024F" w:rsidRPr="002C3F4E">
        <w:rPr>
          <w:rFonts w:ascii="Sylfaen" w:hAnsi="Sylfaen"/>
          <w:i w:val="0"/>
          <w:color w:val="FF0000"/>
          <w:sz w:val="24"/>
          <w:szCs w:val="24"/>
        </w:rPr>
        <w:t xml:space="preserve"> «</w:t>
      </w:r>
      <w:r w:rsidR="000E0617" w:rsidRPr="000E0617">
        <w:rPr>
          <w:rFonts w:ascii="Sylfaen" w:hAnsi="Sylfaen"/>
          <w:i w:val="0"/>
          <w:color w:val="FF0000"/>
          <w:sz w:val="24"/>
          <w:szCs w:val="24"/>
        </w:rPr>
        <w:t>03</w:t>
      </w:r>
      <w:r w:rsidR="00BD024F" w:rsidRPr="002C3F4E">
        <w:rPr>
          <w:rFonts w:ascii="Sylfaen" w:hAnsi="Sylfaen"/>
          <w:i w:val="0"/>
          <w:color w:val="FF0000"/>
          <w:sz w:val="24"/>
          <w:szCs w:val="24"/>
        </w:rPr>
        <w:t xml:space="preserve">»  </w:t>
      </w:r>
      <w:r w:rsidR="00BD024F" w:rsidRPr="002C3F4E">
        <w:rPr>
          <w:rFonts w:ascii="GHEA Grapalat" w:hAnsi="GHEA Grapalat"/>
          <w:color w:val="FF0000"/>
          <w:sz w:val="24"/>
          <w:szCs w:val="24"/>
        </w:rPr>
        <w:t>12.202</w:t>
      </w:r>
      <w:r w:rsidR="000E0617" w:rsidRPr="000E0617">
        <w:rPr>
          <w:rFonts w:ascii="GHEA Grapalat" w:hAnsi="GHEA Grapalat"/>
          <w:color w:val="FF0000"/>
          <w:sz w:val="24"/>
          <w:szCs w:val="24"/>
        </w:rPr>
        <w:t>4</w:t>
      </w:r>
      <w:r w:rsidR="00BD024F" w:rsidRPr="002C3F4E">
        <w:rPr>
          <w:rFonts w:ascii="Sylfaen" w:hAnsi="Sylfaen"/>
          <w:color w:val="FF0000"/>
          <w:sz w:val="24"/>
          <w:szCs w:val="24"/>
          <w:lang w:val="hy-AM"/>
        </w:rPr>
        <w:t xml:space="preserve"> года</w:t>
      </w:r>
      <w:r w:rsidR="00BD024F" w:rsidRPr="002C3F4E">
        <w:rPr>
          <w:rFonts w:ascii="Sylfaen" w:hAnsi="Sylfaen"/>
          <w:color w:val="FF0000"/>
          <w:sz w:val="24"/>
          <w:szCs w:val="24"/>
        </w:rPr>
        <w:t xml:space="preserve"> </w:t>
      </w:r>
      <w:r w:rsidR="00BD024F">
        <w:rPr>
          <w:rFonts w:ascii="GHEA Grapalat" w:hAnsi="GHEA Grapalat"/>
          <w:i w:val="0"/>
          <w:color w:val="FF0000"/>
          <w:sz w:val="24"/>
          <w:szCs w:val="24"/>
        </w:rPr>
        <w:t xml:space="preserve">. </w:t>
      </w:r>
      <w:r w:rsidRPr="009044F1">
        <w:rPr>
          <w:rFonts w:ascii="GHEA Grapalat" w:hAnsi="GHEA Grapalat"/>
          <w:sz w:val="24"/>
          <w:szCs w:val="24"/>
        </w:rPr>
        <w:t xml:space="preserve">со дня опубликования в </w:t>
      </w:r>
      <w:r>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proofErr w:type="gramStart"/>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roofErr w:type="gramEnd"/>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w:t>
      </w:r>
      <w:proofErr w:type="gramStart"/>
      <w:r>
        <w:rPr>
          <w:rFonts w:ascii="GHEA Grapalat" w:hAnsi="GHEA Grapalat"/>
        </w:rPr>
        <w:t>в-</w:t>
      </w:r>
      <w:proofErr w:type="gramEnd"/>
      <w:r>
        <w:rPr>
          <w:rFonts w:ascii="GHEA Grapalat" w:hAnsi="GHEA Grapalat"/>
        </w:rPr>
        <w:t xml:space="preserve">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w:t>
      </w:r>
      <w:r w:rsidRPr="009044F1">
        <w:rPr>
          <w:rFonts w:ascii="GHEA Grapalat" w:hAnsi="GHEA Grapalat"/>
        </w:rPr>
        <w:lastRenderedPageBreak/>
        <w:t>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8"/>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roofErr w:type="gramEnd"/>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proofErr w:type="gramStart"/>
      <w:r w:rsidRPr="00D64A0E">
        <w:rPr>
          <w:rFonts w:ascii="GHEA Grapalat" w:hAnsi="GHEA Grapalat"/>
          <w:sz w:val="24"/>
          <w:szCs w:val="24"/>
        </w:rPr>
        <w:t xml:space="preserve"> </w:t>
      </w:r>
      <w:r w:rsidRPr="00CA3860">
        <w:rPr>
          <w:rFonts w:ascii="GHEA Grapalat" w:hAnsi="GHEA Grapalat"/>
          <w:sz w:val="24"/>
          <w:szCs w:val="24"/>
        </w:rPr>
        <w:t>Е</w:t>
      </w:r>
      <w:proofErr w:type="gramEnd"/>
      <w:r w:rsidRPr="00CA3860">
        <w:rPr>
          <w:rFonts w:ascii="GHEA Grapalat" w:hAnsi="GHEA Grapalat"/>
          <w:sz w:val="24"/>
          <w:szCs w:val="24"/>
        </w:rPr>
        <w:t>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8.6</w:t>
      </w:r>
      <w:proofErr w:type="gramStart"/>
      <w:r>
        <w:rPr>
          <w:rFonts w:ascii="GHEA Grapalat" w:hAnsi="GHEA Grapalat"/>
          <w:sz w:val="24"/>
          <w:szCs w:val="24"/>
        </w:rPr>
        <w:t xml:space="preserve"> </w:t>
      </w:r>
      <w:r w:rsidRPr="009775E8">
        <w:rPr>
          <w:rFonts w:ascii="GHEA Grapalat" w:hAnsi="GHEA Grapalat"/>
          <w:sz w:val="24"/>
          <w:szCs w:val="24"/>
        </w:rPr>
        <w:t>Е</w:t>
      </w:r>
      <w:proofErr w:type="gramEnd"/>
      <w:r w:rsidRPr="009775E8">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Pr="00B6749E">
        <w:rPr>
          <w:rFonts w:ascii="GHEA Grapalat" w:hAnsi="GHEA Grapalat"/>
          <w:sz w:val="24"/>
          <w:szCs w:val="24"/>
        </w:rPr>
        <w:t>ю(</w:t>
      </w:r>
      <w:proofErr w:type="gramEnd"/>
      <w:r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 xml:space="preserve">на десятый </w:t>
      </w:r>
      <w:proofErr w:type="gramStart"/>
      <w:r>
        <w:rPr>
          <w:rFonts w:ascii="GHEA Grapalat" w:hAnsi="GHEA Grapalat"/>
        </w:rPr>
        <w:t>день</w:t>
      </w:r>
      <w:proofErr w:type="gramEnd"/>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proofErr w:type="gramStart"/>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w:t>
      </w:r>
      <w:proofErr w:type="gramEnd"/>
      <w:r>
        <w:rPr>
          <w:rFonts w:ascii="GHEA Grapalat" w:hAnsi="GHEA Grapalat"/>
        </w:rPr>
        <w:t xml:space="preserve">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7D26A4">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12B8D" w:rsidRDefault="00E12B8D" w:rsidP="007D26A4">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w:t>
      </w:r>
      <w:proofErr w:type="gramStart"/>
      <w:r w:rsidRPr="00357DB8">
        <w:rPr>
          <w:rFonts w:ascii="GHEA Grapalat" w:hAnsi="GHEA Grapalat"/>
        </w:rPr>
        <w:t>-н</w:t>
      </w:r>
      <w:proofErr w:type="gramEnd"/>
      <w:r w:rsidRPr="00357DB8">
        <w:rPr>
          <w:rFonts w:ascii="GHEA Grapalat" w:hAnsi="GHEA Grapalat"/>
        </w:rPr>
        <w:t>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lastRenderedPageBreak/>
        <w:t xml:space="preserve">       При этом</w:t>
      </w:r>
      <w:proofErr w:type="gramStart"/>
      <w:r w:rsidRPr="00637CD2">
        <w:rPr>
          <w:rFonts w:ascii="GHEA Grapalat" w:hAnsi="GHEA Grapalat" w:cs="Sylfaen"/>
        </w:rPr>
        <w:t>,</w:t>
      </w:r>
      <w:proofErr w:type="gramEnd"/>
      <w:r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Pr="00637CD2">
        <w:rPr>
          <w:rFonts w:ascii="GHEA Grapalat" w:hAnsi="GHEA Grapalat" w:cs="Sylfaen"/>
        </w:rPr>
        <w:t>я-</w:t>
      </w:r>
      <w:proofErr w:type="gramEnd"/>
      <w:r w:rsidRPr="00637CD2">
        <w:rPr>
          <w:rFonts w:ascii="GHEA Grapalat" w:hAnsi="GHEA Grapalat"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w:t>
      </w:r>
      <w:proofErr w:type="gramStart"/>
      <w:r>
        <w:rPr>
          <w:rFonts w:ascii="GHEA Grapalat" w:hAnsi="GHEA Grapalat"/>
        </w:rPr>
        <w:t xml:space="preserve"> Е</w:t>
      </w:r>
      <w:proofErr w:type="gramEnd"/>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r>
      <w:proofErr w:type="gramStart"/>
      <w:r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lastRenderedPageBreak/>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w:t>
      </w:r>
      <w:proofErr w:type="gramStart"/>
      <w:r w:rsidRPr="008C0D41">
        <w:rPr>
          <w:rFonts w:ascii="GHEA Grapalat" w:hAnsi="GHEA Grapalat"/>
        </w:rPr>
        <w:t>комиссии</w:t>
      </w:r>
      <w:proofErr w:type="gramEnd"/>
      <w:r w:rsidRPr="008C0D41">
        <w:rPr>
          <w:rFonts w:ascii="GHEA Grapalat" w:hAnsi="GHEA Grapalat"/>
        </w:rPr>
        <w:t xml:space="preserve">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7D26A4">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7D26A4">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w:t>
      </w:r>
      <w:r w:rsidRPr="00747338">
        <w:rPr>
          <w:rFonts w:ascii="GHEA Grapalat" w:hAnsi="GHEA Grapalat"/>
          <w:sz w:val="24"/>
          <w:szCs w:val="24"/>
        </w:rPr>
        <w:lastRenderedPageBreak/>
        <w:t>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proofErr w:type="gramStart"/>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proofErr w:type="gramEnd"/>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w:t>
      </w:r>
      <w:r w:rsidRPr="00681C1F">
        <w:rPr>
          <w:rFonts w:ascii="GHEA Grapalat" w:hAnsi="GHEA Grapalat"/>
          <w:color w:val="000000" w:themeColor="text1"/>
        </w:rPr>
        <w:lastRenderedPageBreak/>
        <w:t xml:space="preserve">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w:t>
      </w:r>
      <w:proofErr w:type="gramStart"/>
      <w:r w:rsidRPr="00681C1F">
        <w:rPr>
          <w:rFonts w:ascii="GHEA Grapalat" w:hAnsi="GHEA Grapalat"/>
          <w:color w:val="000000" w:themeColor="text1"/>
        </w:rPr>
        <w:t>а(</w:t>
      </w:r>
      <w:proofErr w:type="gramEnd"/>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w:t>
      </w:r>
      <w:proofErr w:type="gramStart"/>
      <w:r w:rsidRPr="00BF3E44">
        <w:rPr>
          <w:rFonts w:ascii="GHEA Grapalat" w:hAnsi="GHEA Grapalat" w:cs="Sylfaen"/>
        </w:rPr>
        <w:t>по</w:t>
      </w:r>
      <w:proofErr w:type="gramEnd"/>
      <w:r w:rsidRPr="00BF3E44">
        <w:rPr>
          <w:rFonts w:ascii="GHEA Grapalat" w:hAnsi="GHEA Grapalat" w:cs="Sylfaen"/>
        </w:rPr>
        <w:t xml:space="preserve"> более </w:t>
      </w:r>
      <w:proofErr w:type="gramStart"/>
      <w:r w:rsidRPr="00BF3E44">
        <w:rPr>
          <w:rFonts w:ascii="GHEA Grapalat" w:hAnsi="GHEA Grapalat" w:cs="Sylfaen"/>
        </w:rPr>
        <w:t>чем</w:t>
      </w:r>
      <w:proofErr w:type="gramEnd"/>
      <w:r w:rsidRPr="00BF3E44">
        <w:rPr>
          <w:rFonts w:ascii="GHEA Grapalat" w:hAnsi="GHEA Grapalat" w:cs="Sylfaen"/>
        </w:rPr>
        <w:t xml:space="preserve">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w:t>
      </w:r>
      <w:proofErr w:type="gramStart"/>
      <w:r w:rsidRPr="0052513C">
        <w:rPr>
          <w:rFonts w:asciiTheme="minorHAnsi" w:hAnsiTheme="minorHAnsi"/>
          <w:i/>
        </w:rPr>
        <w:t>.</w:t>
      </w:r>
      <w:proofErr w:type="gramEnd"/>
      <w:r w:rsidRPr="0052513C">
        <w:rPr>
          <w:rFonts w:asciiTheme="minorHAnsi" w:hAnsiTheme="minorHAnsi"/>
          <w:i/>
        </w:rPr>
        <w:t xml:space="preserve"> " </w:t>
      </w:r>
      <w:proofErr w:type="gramStart"/>
      <w:r w:rsidRPr="0052513C">
        <w:rPr>
          <w:rFonts w:asciiTheme="minorHAnsi" w:hAnsiTheme="minorHAnsi"/>
          <w:i/>
        </w:rPr>
        <w:t>и</w:t>
      </w:r>
      <w:proofErr w:type="gramEnd"/>
      <w:r w:rsidRPr="0052513C">
        <w:rPr>
          <w:rFonts w:asciiTheme="minorHAnsi" w:hAnsiTheme="minorHAnsi"/>
          <w:i/>
        </w:rPr>
        <w:t xml:space="preserve">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lastRenderedPageBreak/>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proofErr w:type="gramStart"/>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w:t>
      </w:r>
      <w:proofErr w:type="gramEnd"/>
      <w:r w:rsidRPr="0052513C">
        <w:rPr>
          <w:rFonts w:asciiTheme="minorHAnsi" w:hAnsiTheme="minorHAnsi"/>
          <w:i/>
        </w:rPr>
        <w:t>,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10"/>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w:t>
      </w:r>
      <w:r w:rsidRPr="002406D8">
        <w:rPr>
          <w:rFonts w:ascii="GHEA Grapalat" w:hAnsi="GHEA Grapalat" w:cs="Sylfaen"/>
        </w:rPr>
        <w:lastRenderedPageBreak/>
        <w:t>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11"/>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25254A">
        <w:rPr>
          <w:rFonts w:ascii="GHEA Grapalat" w:hAnsi="GHEA Grapalat"/>
        </w:rPr>
        <w:t>по</w:t>
      </w:r>
      <w:proofErr w:type="gramEnd"/>
      <w:r w:rsidRPr="0025254A">
        <w:rPr>
          <w:rFonts w:ascii="GHEA Grapalat" w:hAnsi="GHEA Grapalat"/>
        </w:rPr>
        <w:t xml:space="preserve"> более </w:t>
      </w:r>
      <w:proofErr w:type="gramStart"/>
      <w:r w:rsidRPr="0025254A">
        <w:rPr>
          <w:rFonts w:ascii="GHEA Grapalat" w:hAnsi="GHEA Grapalat"/>
        </w:rPr>
        <w:t>чем</w:t>
      </w:r>
      <w:proofErr w:type="gramEnd"/>
      <w:r w:rsidRPr="0025254A">
        <w:rPr>
          <w:rFonts w:ascii="GHEA Grapalat" w:hAnsi="GHEA Grapalat"/>
        </w:rPr>
        <w:t xml:space="preserve">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w:t>
      </w:r>
      <w:proofErr w:type="gramStart"/>
      <w:r w:rsidRPr="00250377">
        <w:rPr>
          <w:rFonts w:ascii="GHEA Grapalat" w:hAnsi="GHEA Grapalat"/>
        </w:rPr>
        <w:t xml:space="preserve"> Е</w:t>
      </w:r>
      <w:proofErr w:type="gramEnd"/>
      <w:r w:rsidRPr="00250377">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250377">
        <w:rPr>
          <w:rFonts w:ascii="GHEA Grapalat" w:hAnsi="GHEA Grapalat"/>
        </w:rPr>
        <w:t>правомочия</w:t>
      </w:r>
      <w:proofErr w:type="gramEnd"/>
      <w:r w:rsidRPr="00250377">
        <w:rPr>
          <w:rFonts w:ascii="GHEA Grapalat" w:hAnsi="GHEA Grapalat"/>
        </w:rPr>
        <w:t xml:space="preserve">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 xml:space="preserve">гарантии или </w:t>
      </w:r>
      <w:r w:rsidRPr="00250377">
        <w:rPr>
          <w:rFonts w:ascii="GHEA Grapalat" w:hAnsi="GHEA Grapalat" w:cs="Sylfaen"/>
        </w:rPr>
        <w:lastRenderedPageBreak/>
        <w:t>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10.8</w:t>
      </w:r>
      <w:proofErr w:type="gramStart"/>
      <w:r w:rsidRPr="00C87B61">
        <w:rPr>
          <w:rFonts w:ascii="GHEA Grapalat" w:hAnsi="GHEA Grapalat"/>
        </w:rPr>
        <w:t xml:space="preserve"> </w:t>
      </w:r>
      <w:r w:rsidRPr="00C87B61">
        <w:rPr>
          <w:rFonts w:ascii="GHEA Grapalat" w:hAnsi="GHEA Grapalat" w:hint="eastAsia"/>
        </w:rPr>
        <w:t>О</w:t>
      </w:r>
      <w:proofErr w:type="gramEnd"/>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w:t>
      </w:r>
      <w:proofErr w:type="gramStart"/>
      <w:r w:rsidRPr="00C87B61">
        <w:rPr>
          <w:rFonts w:ascii="GHEA Grapalat" w:hAnsi="GHEA Grapalat" w:hint="eastAsia"/>
        </w:rPr>
        <w:t>и</w:t>
      </w:r>
      <w:r w:rsidRPr="00C87B61">
        <w:rPr>
          <w:rFonts w:ascii="GHEA Grapalat" w:hAnsi="GHEA Grapalat"/>
        </w:rPr>
        <w:t>-</w:t>
      </w:r>
      <w:proofErr w:type="gramEnd"/>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2"/>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lastRenderedPageBreak/>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gramStart"/>
      <w:r w:rsidRPr="00570BBD">
        <w:rPr>
          <w:rFonts w:ascii="GHEA Grapalat" w:hAnsi="GHEA Grapalat"/>
        </w:rPr>
        <w:t>лиц-руководителя</w:t>
      </w:r>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w:t>
      </w:r>
      <w:r w:rsidRPr="00570BBD">
        <w:rPr>
          <w:rFonts w:ascii="GHEA Grapalat" w:hAnsi="GHEA Grapalat"/>
        </w:rPr>
        <w:lastRenderedPageBreak/>
        <w:t>официальный адрес электронной почты уполномоченного органа</w:t>
      </w:r>
      <w:proofErr w:type="gramStart"/>
      <w:r w:rsidRPr="00570BBD">
        <w:rPr>
          <w:rFonts w:ascii="GHEA Grapalat" w:hAnsi="GHEA Grapalat"/>
        </w:rPr>
        <w:t>.У</w:t>
      </w:r>
      <w:proofErr w:type="gramEnd"/>
      <w:r w:rsidRPr="00570BBD">
        <w:rPr>
          <w:rFonts w:ascii="GHEA Grapalat" w:hAnsi="GHEA Grapalat"/>
        </w:rPr>
        <w:t>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Pr>
          <w:rFonts w:ascii="GHEA Grapalat" w:hAnsi="GHEA Grapalat"/>
        </w:rPr>
        <w:t>-</w:t>
      </w:r>
      <w:proofErr w:type="gramEnd"/>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порядке совместной </w:t>
      </w:r>
      <w:r>
        <w:rPr>
          <w:rFonts w:ascii="GHEA Grapalat" w:hAnsi="GHEA Grapalat"/>
        </w:rPr>
        <w:lastRenderedPageBreak/>
        <w:t>деятельности (консорциумом)</w:t>
      </w:r>
      <w:r>
        <w:rPr>
          <w:rStyle w:val="af6"/>
          <w:rFonts w:ascii="GHEA Grapalat" w:hAnsi="GHEA Grapalat"/>
        </w:rPr>
        <w:footnoteReference w:customMarkFollows="1" w:id="13"/>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4"/>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lastRenderedPageBreak/>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E85525" w:rsidRDefault="00E12B8D" w:rsidP="00E12B8D">
      <w:pPr>
        <w:pStyle w:val="norm"/>
        <w:widowControl w:val="0"/>
        <w:spacing w:after="160" w:line="240" w:lineRule="auto"/>
        <w:ind w:firstLine="284"/>
        <w:jc w:val="right"/>
        <w:rPr>
          <w:rFonts w:ascii="GHEA Grapalat" w:hAnsi="GHEA Grapalat"/>
          <w:b/>
          <w:sz w:val="24"/>
          <w:szCs w:val="24"/>
        </w:rPr>
      </w:pPr>
    </w:p>
    <w:p w:rsidR="000E0617" w:rsidRPr="00E85525" w:rsidRDefault="000E0617" w:rsidP="00E12B8D">
      <w:pPr>
        <w:pStyle w:val="norm"/>
        <w:widowControl w:val="0"/>
        <w:spacing w:after="160" w:line="240" w:lineRule="auto"/>
        <w:ind w:firstLine="284"/>
        <w:jc w:val="right"/>
        <w:rPr>
          <w:rFonts w:ascii="GHEA Grapalat" w:hAnsi="GHEA Grapalat"/>
          <w:b/>
          <w:sz w:val="24"/>
          <w:szCs w:val="24"/>
        </w:rPr>
      </w:pPr>
    </w:p>
    <w:p w:rsidR="000E0617" w:rsidRPr="00E85525" w:rsidRDefault="000E0617" w:rsidP="00E12B8D">
      <w:pPr>
        <w:pStyle w:val="norm"/>
        <w:widowControl w:val="0"/>
        <w:spacing w:after="160" w:line="240" w:lineRule="auto"/>
        <w:ind w:firstLine="284"/>
        <w:jc w:val="right"/>
        <w:rPr>
          <w:rFonts w:ascii="GHEA Grapalat" w:hAnsi="GHEA Grapalat"/>
          <w:b/>
          <w:sz w:val="24"/>
          <w:szCs w:val="24"/>
        </w:rPr>
      </w:pPr>
    </w:p>
    <w:p w:rsidR="000E0617" w:rsidRPr="00E85525" w:rsidRDefault="000E0617" w:rsidP="00E12B8D">
      <w:pPr>
        <w:pStyle w:val="norm"/>
        <w:widowControl w:val="0"/>
        <w:spacing w:after="160" w:line="240" w:lineRule="auto"/>
        <w:ind w:firstLine="284"/>
        <w:jc w:val="right"/>
        <w:rPr>
          <w:rFonts w:ascii="GHEA Grapalat" w:hAnsi="GHEA Grapalat"/>
          <w:b/>
          <w:sz w:val="24"/>
          <w:szCs w:val="24"/>
        </w:rPr>
      </w:pPr>
    </w:p>
    <w:p w:rsidR="000E0617" w:rsidRPr="00E85525" w:rsidRDefault="000E0617" w:rsidP="00E12B8D">
      <w:pPr>
        <w:pStyle w:val="norm"/>
        <w:widowControl w:val="0"/>
        <w:spacing w:after="160" w:line="240" w:lineRule="auto"/>
        <w:ind w:firstLine="284"/>
        <w:jc w:val="right"/>
        <w:rPr>
          <w:rFonts w:ascii="GHEA Grapalat" w:hAnsi="GHEA Grapalat"/>
          <w:b/>
          <w:sz w:val="24"/>
          <w:szCs w:val="24"/>
        </w:rPr>
      </w:pPr>
    </w:p>
    <w:p w:rsidR="000E0617" w:rsidRPr="00E85525" w:rsidRDefault="000E0617" w:rsidP="00E12B8D">
      <w:pPr>
        <w:pStyle w:val="norm"/>
        <w:widowControl w:val="0"/>
        <w:spacing w:after="160" w:line="240" w:lineRule="auto"/>
        <w:ind w:firstLine="284"/>
        <w:jc w:val="right"/>
        <w:rPr>
          <w:rFonts w:ascii="GHEA Grapalat" w:hAnsi="GHEA Grapalat"/>
          <w:b/>
          <w:sz w:val="24"/>
          <w:szCs w:val="24"/>
        </w:rPr>
      </w:pPr>
    </w:p>
    <w:p w:rsidR="000E0617" w:rsidRPr="00E85525" w:rsidRDefault="000E0617" w:rsidP="00E12B8D">
      <w:pPr>
        <w:pStyle w:val="norm"/>
        <w:widowControl w:val="0"/>
        <w:spacing w:after="160" w:line="240" w:lineRule="auto"/>
        <w:ind w:firstLine="284"/>
        <w:jc w:val="right"/>
        <w:rPr>
          <w:rFonts w:ascii="GHEA Grapalat" w:hAnsi="GHEA Grapalat"/>
          <w:b/>
          <w:sz w:val="24"/>
          <w:szCs w:val="24"/>
        </w:rPr>
      </w:pPr>
    </w:p>
    <w:p w:rsidR="000E0617" w:rsidRPr="00E85525" w:rsidRDefault="000E0617" w:rsidP="00E12B8D">
      <w:pPr>
        <w:pStyle w:val="norm"/>
        <w:widowControl w:val="0"/>
        <w:spacing w:after="160" w:line="240" w:lineRule="auto"/>
        <w:ind w:firstLine="284"/>
        <w:jc w:val="right"/>
        <w:rPr>
          <w:rFonts w:ascii="GHEA Grapalat" w:hAnsi="GHEA Grapalat"/>
          <w:b/>
          <w:sz w:val="24"/>
          <w:szCs w:val="24"/>
        </w:rPr>
      </w:pPr>
    </w:p>
    <w:p w:rsidR="000E0617" w:rsidRPr="00E85525" w:rsidRDefault="000E0617"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0E0617">
        <w:rPr>
          <w:rFonts w:ascii="Sylfaen" w:hAnsi="Sylfaen"/>
          <w:sz w:val="24"/>
          <w:szCs w:val="24"/>
        </w:rPr>
        <w:t>V1M-GHAPDzB-25/01</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Pr="00D3436F">
        <w:rPr>
          <w:rFonts w:ascii="GHEA Grapalat" w:hAnsi="GHEA Grapalat"/>
          <w:b/>
        </w:rPr>
        <w:t>-</w:t>
      </w:r>
      <w:proofErr w:type="gramEnd"/>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BD0664" w:rsidP="00E12B8D">
      <w:pPr>
        <w:jc w:val="both"/>
        <w:rPr>
          <w:rFonts w:ascii="GHEA Grapalat" w:hAnsi="GHEA Grapalat" w:cs="Sylfaen"/>
        </w:rPr>
      </w:pPr>
      <w:r w:rsidRPr="0015555B">
        <w:rPr>
          <w:rFonts w:ascii="GHEA Grapalat" w:hAnsi="GHEA Grapalat"/>
        </w:rPr>
        <w:t xml:space="preserve">  </w:t>
      </w:r>
      <w:r w:rsidR="000E0617" w:rsidRPr="00BD024F">
        <w:rPr>
          <w:rFonts w:ascii="GHEA Grapalat" w:hAnsi="GHEA Grapalat"/>
          <w:sz w:val="22"/>
          <w:szCs w:val="22"/>
        </w:rPr>
        <w:t>«Веду № 1  детский сад»</w:t>
      </w:r>
      <w:r>
        <w:rPr>
          <w:rFonts w:ascii="GHEA Grapalat" w:hAnsi="GHEA Grapalat"/>
        </w:rPr>
        <w:t xml:space="preserve"> </w:t>
      </w:r>
      <w:r w:rsidRPr="0015555B">
        <w:rPr>
          <w:rFonts w:ascii="GHEA Grapalat" w:hAnsi="GHEA Grapalat"/>
        </w:rPr>
        <w:t xml:space="preserve"> HOAK</w:t>
      </w:r>
      <w:r w:rsidRPr="005437F6">
        <w:rPr>
          <w:rFonts w:ascii="GHEA Grapalat" w:hAnsi="GHEA Grapalat"/>
        </w:rPr>
        <w:t xml:space="preserve"> </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0E0617">
        <w:rPr>
          <w:rFonts w:ascii="Sylfaen" w:hAnsi="Sylfaen"/>
        </w:rPr>
        <w:t>V1M-GHAPDzB-25/01</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lastRenderedPageBreak/>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w:t>
      </w:r>
      <w:proofErr w:type="gramStart"/>
      <w:r>
        <w:rPr>
          <w:rFonts w:ascii="GHEA Grapalat" w:hAnsi="GHEA Grapalat"/>
        </w:rPr>
        <w:t>,ч</w:t>
      </w:r>
      <w:proofErr w:type="gramEnd"/>
      <w:r>
        <w:rPr>
          <w:rFonts w:ascii="GHEA Grapalat" w:hAnsi="GHEA Grapalat"/>
        </w:rPr>
        <w:t>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0E0617">
        <w:rPr>
          <w:rFonts w:ascii="Sylfaen" w:hAnsi="Sylfaen"/>
        </w:rPr>
        <w:t>V1M-GHAPDzB-25/01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7D26A4">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0E0617">
        <w:rPr>
          <w:rFonts w:ascii="Sylfaen" w:hAnsi="Sylfaen"/>
        </w:rPr>
        <w:t>V1M-GHAPDzB-25/01</w:t>
      </w:r>
      <w:r w:rsidR="008B1F5B">
        <w:rPr>
          <w:rFonts w:ascii="Sylfaen" w:hAnsi="Sylfaen"/>
          <w:i/>
        </w:rPr>
        <w:t xml:space="preserve"> </w:t>
      </w:r>
      <w:r w:rsidRPr="00AF791F">
        <w:rPr>
          <w:rFonts w:ascii="GHEA Grapalat" w:hAnsi="GHEA Grapalat"/>
        </w:rPr>
        <w:t>"*</w:t>
      </w:r>
    </w:p>
    <w:p w:rsidR="00E12B8D" w:rsidRDefault="00E12B8D" w:rsidP="007D26A4">
      <w:pPr>
        <w:pStyle w:val="aff3"/>
        <w:widowControl w:val="0"/>
        <w:numPr>
          <w:ilvl w:val="0"/>
          <w:numId w:val="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7D26A4">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lastRenderedPageBreak/>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5"/>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0E0617">
        <w:rPr>
          <w:rFonts w:ascii="Sylfaen" w:hAnsi="Sylfaen"/>
          <w:sz w:val="24"/>
          <w:szCs w:val="24"/>
        </w:rPr>
        <w:t>V1M-GHAPDzB-25/01</w:t>
      </w:r>
      <w:r>
        <w:rPr>
          <w:rFonts w:ascii="GHEA Grapalat" w:hAnsi="GHEA Grapalat"/>
          <w:b/>
          <w:sz w:val="24"/>
          <w:szCs w:val="24"/>
        </w:rPr>
        <w:t>"</w:t>
      </w:r>
      <w:r>
        <w:rPr>
          <w:rStyle w:val="af6"/>
          <w:rFonts w:ascii="GHEA Grapalat" w:hAnsi="GHEA Grapalat"/>
          <w:b/>
          <w:sz w:val="24"/>
          <w:szCs w:val="24"/>
        </w:rPr>
        <w:footnoteReference w:customMarkFollows="1" w:id="16"/>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открытого конкурса под кодом </w:t>
      </w:r>
      <w:r>
        <w:rPr>
          <w:rFonts w:ascii="GHEA Grapalat" w:hAnsi="GHEA Grapalat"/>
        </w:rPr>
        <w:t>"</w:t>
      </w:r>
      <w:r w:rsidR="008B1F5B" w:rsidRPr="008B1F5B">
        <w:rPr>
          <w:rFonts w:ascii="Sylfaen" w:hAnsi="Sylfaen"/>
        </w:rPr>
        <w:t xml:space="preserve"> </w:t>
      </w:r>
      <w:r w:rsidR="000E0617">
        <w:rPr>
          <w:rFonts w:ascii="Sylfaen" w:hAnsi="Sylfaen"/>
        </w:rPr>
        <w:t>V1M-GHAPDzB-25/01</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lastRenderedPageBreak/>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0E0617">
        <w:rPr>
          <w:rFonts w:ascii="Sylfaen" w:hAnsi="Sylfaen"/>
          <w:i w:val="0"/>
          <w:sz w:val="24"/>
          <w:szCs w:val="24"/>
        </w:rPr>
        <w:t>V1M-GHAPDzB-25/01</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7D26A4">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7D26A4">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7D26A4">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7D26A4">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lastRenderedPageBreak/>
        <w:br w:type="page"/>
      </w:r>
    </w:p>
    <w:p w:rsidR="00E12B8D" w:rsidRPr="009A52BE" w:rsidRDefault="00E12B8D" w:rsidP="007D26A4">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7D26A4">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7D26A4">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7D26A4">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B01680"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B01680"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7D26A4">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7D26A4">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B01680"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B01680"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7D26A4">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B01680"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B01680"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br w:type="page"/>
      </w:r>
    </w:p>
    <w:p w:rsidR="00E12B8D" w:rsidRPr="00FD1EE4" w:rsidRDefault="00E12B8D" w:rsidP="007D26A4">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7D26A4">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7D26A4">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lastRenderedPageBreak/>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7D26A4">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7D26A4">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7D26A4">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B01680"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B01680"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B01680"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B01680"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B01680"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7D26A4">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B01680"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B01680"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B01680"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B01680"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B01680"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B01680"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B01680"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7D26A4">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gramStart"/>
      <w:r w:rsidRPr="006A6D23">
        <w:rPr>
          <w:rFonts w:ascii="GHEA Grapalat" w:eastAsia="GHEA Grapalat" w:hAnsi="GHEA Grapalat" w:cs="GHEA Grapalat"/>
          <w:i/>
          <w:color w:val="000000"/>
        </w:rPr>
        <w:t>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E12B8D" w:rsidRPr="00B23852" w:rsidRDefault="00B01680"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B01680"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E12B8D" w:rsidRPr="005600B4" w:rsidRDefault="00B01680"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B01680"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7D26A4">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7D26A4">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7D26A4">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7D26A4">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7D26A4">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7D26A4">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7D26A4">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7D26A4">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7D26A4">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7D26A4">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7D26A4">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7D26A4">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7D26A4">
      <w:pPr>
        <w:pStyle w:val="aff3"/>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7D26A4">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7D26A4">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7D26A4">
      <w:pPr>
        <w:pStyle w:val="aff3"/>
        <w:numPr>
          <w:ilvl w:val="0"/>
          <w:numId w:val="5"/>
        </w:numPr>
        <w:spacing w:after="200" w:line="360" w:lineRule="auto"/>
        <w:contextualSpacing/>
        <w:jc w:val="both"/>
        <w:rPr>
          <w:rFonts w:ascii="GHEA Grapalat" w:hAnsi="GHEA Grapalat"/>
        </w:rPr>
      </w:pPr>
      <w:proofErr w:type="gramStart"/>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w:t>
      </w:r>
      <w:r w:rsidRPr="000306ED">
        <w:rPr>
          <w:rFonts w:ascii="GHEA Grapalat" w:hAnsi="GHEA Grapalat"/>
        </w:rPr>
        <w:lastRenderedPageBreak/>
        <w:t>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roofErr w:type="gramEnd"/>
    </w:p>
    <w:p w:rsidR="00E12B8D" w:rsidRPr="000306ED" w:rsidRDefault="00E12B8D" w:rsidP="007D26A4">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7D26A4">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7D26A4">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7D26A4">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w:t>
      </w:r>
      <w:r w:rsidRPr="000306ED">
        <w:rPr>
          <w:rFonts w:ascii="GHEA Grapalat" w:hAnsi="GHEA Grapalat"/>
        </w:rPr>
        <w:lastRenderedPageBreak/>
        <w:t>государства в этом подразделе заполняется название государства, а в случае участия муниципалитета- название муниципалитета</w:t>
      </w:r>
      <w:proofErr w:type="gramStart"/>
      <w:r w:rsidRPr="000306ED">
        <w:rPr>
          <w:rFonts w:ascii="GHEA Grapalat" w:hAnsi="GHEA Grapalat"/>
        </w:rPr>
        <w:t>.В</w:t>
      </w:r>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7D26A4">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7D26A4">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w:t>
      </w:r>
      <w:r w:rsidRPr="000306ED">
        <w:rPr>
          <w:rFonts w:ascii="GHEA Grapalat" w:hAnsi="GHEA Grapalat"/>
        </w:rPr>
        <w:lastRenderedPageBreak/>
        <w:t xml:space="preserve">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w:t>
      </w:r>
      <w:r w:rsidRPr="000306ED">
        <w:rPr>
          <w:rFonts w:ascii="GHEA Grapalat" w:hAnsi="GHEA Grapalat"/>
        </w:rPr>
        <w:lastRenderedPageBreak/>
        <w:t xml:space="preserve">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w:t>
      </w:r>
      <w:r w:rsidRPr="000306ED">
        <w:rPr>
          <w:rFonts w:ascii="GHEA Grapalat" w:hAnsi="GHEA Grapalat"/>
        </w:rPr>
        <w:lastRenderedPageBreak/>
        <w:t>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E12B8D" w:rsidRPr="00DC619D" w:rsidRDefault="00E12B8D" w:rsidP="00E12B8D">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0E0617">
        <w:rPr>
          <w:rFonts w:ascii="Sylfaen" w:hAnsi="Sylfaen"/>
          <w:sz w:val="24"/>
          <w:szCs w:val="24"/>
        </w:rPr>
        <w:t>V1M-GHAPDzB-25/01</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7"/>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2C3F4E" w:rsidRPr="002C3F4E">
        <w:rPr>
          <w:rFonts w:ascii="Sylfaen" w:hAnsi="Sylfaen"/>
        </w:rPr>
        <w:t xml:space="preserve"> </w:t>
      </w:r>
      <w:r w:rsidR="000E0617">
        <w:rPr>
          <w:rFonts w:ascii="Sylfaen" w:hAnsi="Sylfaen"/>
        </w:rPr>
        <w:t>V1M-GHAPDzB-25/01</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8"/>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0E0617">
        <w:rPr>
          <w:rFonts w:ascii="Sylfaen" w:hAnsi="Sylfaen"/>
        </w:rPr>
        <w:t>V1M-GHAPDzB-25/01</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9"/>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proofErr w:type="gramStart"/>
      <w:r w:rsidR="00446B99" w:rsidRPr="00446B99">
        <w:rPr>
          <w:rFonts w:ascii="GHEA Grapalat" w:hAnsi="GHEA Grapalat"/>
          <w:spacing w:val="-6"/>
          <w:sz w:val="22"/>
          <w:szCs w:val="22"/>
        </w:rPr>
        <w:t>организованной</w:t>
      </w:r>
      <w:proofErr w:type="gramEnd"/>
      <w:r w:rsidR="00446B99" w:rsidRPr="00446B99">
        <w:rPr>
          <w:rFonts w:ascii="GHEA Grapalat" w:hAnsi="GHEA Grapalat"/>
          <w:spacing w:val="-6"/>
          <w:sz w:val="22"/>
          <w:szCs w:val="22"/>
        </w:rPr>
        <w:t xml:space="preserve">     </w:t>
      </w:r>
      <w:r w:rsidR="000E0617" w:rsidRPr="00BD024F">
        <w:rPr>
          <w:rFonts w:ascii="GHEA Grapalat" w:hAnsi="GHEA Grapalat"/>
          <w:sz w:val="22"/>
          <w:szCs w:val="22"/>
        </w:rPr>
        <w:t>«Веду № 1  детский сад»</w:t>
      </w:r>
      <w:r w:rsidR="00BD0664" w:rsidRPr="0015555B">
        <w:rPr>
          <w:rFonts w:ascii="GHEA Grapalat" w:hAnsi="GHEA Grapalat"/>
        </w:rPr>
        <w:t xml:space="preserve"> HOAK</w:t>
      </w:r>
      <w:r w:rsidR="00BD0664"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0E0617">
        <w:rPr>
          <w:rFonts w:ascii="Sylfaen" w:hAnsi="Sylfaen"/>
          <w:i/>
        </w:rPr>
        <w:t>V1M-GHAPDzB-25/01</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lastRenderedPageBreak/>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gramEnd"/>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 xml:space="preserve">Компанией убытки) и негативные последствия, возникшие для </w:t>
      </w:r>
      <w:r w:rsidRPr="00B138F3">
        <w:rPr>
          <w:rFonts w:ascii="GHEA Grapalat" w:hAnsi="GHEA Grapalat"/>
          <w:sz w:val="22"/>
          <w:szCs w:val="22"/>
        </w:rPr>
        <w:lastRenderedPageBreak/>
        <w:t>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Наименование, или имя, фамилия бенефициара</w:t>
            </w:r>
            <w:r w:rsidRPr="00446B99">
              <w:rPr>
                <w:rFonts w:ascii="Sylfaen" w:hAnsi="Sylfaen"/>
              </w:rPr>
              <w:t xml:space="preserve"> </w:t>
            </w:r>
            <w:r w:rsidRPr="00446B99">
              <w:rPr>
                <w:rFonts w:ascii="Sylfaen" w:hAnsi="Sylfaen"/>
                <w:lang w:val="hy-AM"/>
              </w:rPr>
              <w:t xml:space="preserve"> </w:t>
            </w:r>
            <w:r w:rsidR="00BD024F" w:rsidRPr="00BD024F">
              <w:rPr>
                <w:rFonts w:ascii="GHEA Grapalat" w:hAnsi="GHEA Grapalat"/>
                <w:i/>
                <w:sz w:val="22"/>
                <w:szCs w:val="22"/>
              </w:rPr>
              <w:t>«Веду № 1  детский сад» 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lang w:val="hy-AM"/>
              </w:rPr>
            </w:pPr>
            <w:r w:rsidRPr="00446B99">
              <w:rPr>
                <w:rFonts w:ascii="GHEA Grapalat" w:hAnsi="GHEA Grapalat"/>
              </w:rPr>
              <w:t>11.</w:t>
            </w:r>
            <w:r w:rsidRPr="00446B99">
              <w:rPr>
                <w:rFonts w:ascii="GHEA Grapalat" w:hAnsi="GHEA Grapalat"/>
              </w:rPr>
              <w:tab/>
              <w:t>УНН бенефициара:</w:t>
            </w:r>
            <w:r w:rsidRPr="00446B99">
              <w:rPr>
                <w:rFonts w:ascii="Sylfaen" w:hAnsi="Sylfaen"/>
                <w:lang w:val="hy-AM"/>
              </w:rPr>
              <w:t xml:space="preserve"> </w:t>
            </w:r>
            <w:r w:rsidR="00BD024F" w:rsidRPr="00421FB5">
              <w:rPr>
                <w:sz w:val="26"/>
                <w:szCs w:val="26"/>
              </w:rPr>
              <w:t>04104586</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D0A48" w:rsidRDefault="00446B99" w:rsidP="004D0A48">
            <w:pPr>
              <w:widowControl w:val="0"/>
              <w:tabs>
                <w:tab w:val="left" w:pos="855"/>
              </w:tabs>
              <w:spacing w:after="160"/>
              <w:ind w:left="360"/>
              <w:rPr>
                <w:rFonts w:ascii="GHEA Grapalat" w:hAnsi="GHEA Grapalat"/>
              </w:rPr>
            </w:pPr>
            <w:r w:rsidRPr="00446B99">
              <w:rPr>
                <w:rFonts w:ascii="GHEA Grapalat" w:hAnsi="GHEA Grapalat"/>
              </w:rPr>
              <w:t>12.</w:t>
            </w:r>
            <w:r w:rsidRPr="00446B99">
              <w:rPr>
                <w:rFonts w:ascii="GHEA Grapalat" w:hAnsi="GHEA Grapalat"/>
              </w:rPr>
              <w:tab/>
              <w:t>Обслуживающая бенефициара Финансовая организация (банк):</w:t>
            </w:r>
            <w:r w:rsidRPr="00446B99">
              <w:rPr>
                <w:rFonts w:ascii="Sylfaen" w:hAnsi="Sylfaen"/>
                <w:lang w:val="hy-AM"/>
              </w:rPr>
              <w:t xml:space="preserve"> </w:t>
            </w:r>
            <w:r w:rsidR="004D0A48" w:rsidRPr="004D0A48">
              <w:t xml:space="preserve"> </w:t>
            </w:r>
            <w:r w:rsidR="000E0617">
              <w:t>АРДШИНБАНК</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13.</w:t>
            </w:r>
            <w:r w:rsidRPr="00446B99">
              <w:rPr>
                <w:rFonts w:ascii="GHEA Grapalat" w:hAnsi="GHEA Grapalat"/>
              </w:rPr>
              <w:tab/>
              <w:t>Номер счета бенефициара (сч.№)</w:t>
            </w:r>
            <w:r w:rsidRPr="00446B99">
              <w:rPr>
                <w:rFonts w:ascii="Arial" w:hAnsi="Arial" w:cs="Arial"/>
                <w:color w:val="2C2D2E"/>
                <w:sz w:val="23"/>
                <w:szCs w:val="23"/>
                <w:shd w:val="clear" w:color="auto" w:fill="FFFFFF"/>
              </w:rPr>
              <w:t xml:space="preserve">  </w:t>
            </w:r>
            <w:r w:rsidR="00BD024F" w:rsidRPr="00421FB5">
              <w:rPr>
                <w:rFonts w:ascii="Sylfaen" w:hAnsi="Sylfaen"/>
                <w:bCs/>
              </w:rPr>
              <w:t>2477603361040000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lastRenderedPageBreak/>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widowControl w:val="0"/>
        <w:spacing w:after="160"/>
        <w:ind w:left="567" w:right="565"/>
        <w:jc w:val="center"/>
        <w:rPr>
          <w:rFonts w:ascii="GHEA Grapalat" w:hAnsi="GHEA Grapalat"/>
          <w:b/>
        </w:rPr>
      </w:pPr>
    </w:p>
    <w:p w:rsidR="000E0617" w:rsidRDefault="000E0617" w:rsidP="00E12B8D">
      <w:pPr>
        <w:widowControl w:val="0"/>
        <w:spacing w:after="160"/>
        <w:ind w:left="567" w:right="565"/>
        <w:jc w:val="center"/>
        <w:rPr>
          <w:rFonts w:ascii="GHEA Grapalat" w:hAnsi="GHEA Grapalat"/>
          <w:b/>
        </w:rPr>
      </w:pPr>
    </w:p>
    <w:p w:rsidR="000E0617" w:rsidRDefault="000E0617" w:rsidP="00E12B8D">
      <w:pPr>
        <w:widowControl w:val="0"/>
        <w:spacing w:after="160"/>
        <w:ind w:left="567" w:right="565"/>
        <w:jc w:val="center"/>
        <w:rPr>
          <w:rFonts w:ascii="GHEA Grapalat" w:hAnsi="GHEA Grapalat"/>
          <w:b/>
        </w:rPr>
      </w:pPr>
    </w:p>
    <w:p w:rsidR="000E0617" w:rsidRDefault="000E0617" w:rsidP="00E12B8D">
      <w:pPr>
        <w:widowControl w:val="0"/>
        <w:spacing w:after="160"/>
        <w:ind w:left="567" w:right="565"/>
        <w:jc w:val="center"/>
        <w:rPr>
          <w:rFonts w:ascii="GHEA Grapalat" w:hAnsi="GHEA Grapalat"/>
          <w:b/>
        </w:rPr>
      </w:pPr>
    </w:p>
    <w:p w:rsidR="000E0617" w:rsidRDefault="000E0617" w:rsidP="00E12B8D">
      <w:pPr>
        <w:widowControl w:val="0"/>
        <w:spacing w:after="160"/>
        <w:ind w:left="567" w:right="565"/>
        <w:jc w:val="center"/>
        <w:rPr>
          <w:rFonts w:ascii="GHEA Grapalat" w:hAnsi="GHEA Grapalat"/>
          <w:b/>
        </w:rPr>
      </w:pPr>
    </w:p>
    <w:p w:rsidR="000E0617" w:rsidRPr="00B138F3" w:rsidRDefault="000E0617"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0E0617">
        <w:rPr>
          <w:rFonts w:ascii="Sylfaen" w:hAnsi="Sylfaen"/>
        </w:rPr>
        <w:t>V1M-GHAPDzB-25/01</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21"/>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2"/>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BD0664" w:rsidRPr="0015555B">
        <w:rPr>
          <w:rFonts w:ascii="GHEA Grapalat" w:hAnsi="GHEA Grapalat"/>
        </w:rPr>
        <w:t xml:space="preserve">« </w:t>
      </w:r>
      <w:r w:rsidR="000E0617">
        <w:rPr>
          <w:rFonts w:ascii="GHEA Grapalat" w:hAnsi="GHEA Grapalat"/>
          <w:i/>
        </w:rPr>
        <w:t>Веди 1</w:t>
      </w:r>
      <w:r w:rsidR="00BD0664" w:rsidRPr="0015555B">
        <w:rPr>
          <w:rFonts w:ascii="GHEA Grapalat" w:hAnsi="GHEA Grapalat"/>
        </w:rPr>
        <w:t xml:space="preserve"> детский сад»</w:t>
      </w:r>
      <w:r w:rsidR="00BD0664">
        <w:rPr>
          <w:rFonts w:ascii="GHEA Grapalat" w:hAnsi="GHEA Grapalat"/>
        </w:rPr>
        <w:t xml:space="preserve"> </w:t>
      </w:r>
      <w:r w:rsidR="00BD0664" w:rsidRPr="0015555B">
        <w:rPr>
          <w:rFonts w:ascii="GHEA Grapalat" w:hAnsi="GHEA Grapalat"/>
        </w:rPr>
        <w:t xml:space="preserve"> HOAK</w:t>
      </w:r>
      <w:r w:rsidR="00BD0664" w:rsidRPr="00B138F3">
        <w:rPr>
          <w:rFonts w:ascii="GHEA Grapalat" w:hAnsi="GHEA Grapalat"/>
          <w:spacing w:val="-6"/>
        </w:rPr>
        <w:t xml:space="preserve"> </w:t>
      </w:r>
      <w:r w:rsidR="00BD0664" w:rsidRPr="00BD0664">
        <w:rPr>
          <w:rFonts w:ascii="GHEA Grapalat" w:hAnsi="GHEA Grapalat"/>
          <w:spacing w:val="-6"/>
        </w:rPr>
        <w:t xml:space="preserve"> </w:t>
      </w:r>
      <w:r w:rsidRPr="00B138F3">
        <w:rPr>
          <w:rFonts w:ascii="GHEA Grapalat" w:hAnsi="GHEA Grapalat"/>
          <w:spacing w:val="-6"/>
        </w:rPr>
        <w:t xml:space="preserve">далее — Заказчик) </w:t>
      </w:r>
      <w:proofErr w:type="gramEnd"/>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0E0617">
        <w:rPr>
          <w:rFonts w:ascii="Sylfaen" w:hAnsi="Sylfaen"/>
          <w:i/>
        </w:rPr>
        <w:t>V1M-GHAPDzB-25/01</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lastRenderedPageBreak/>
        <w:t>код процедуры</w:t>
      </w:r>
    </w:p>
    <w:p w:rsidR="00E12B8D" w:rsidRPr="00B138F3" w:rsidRDefault="00E12B8D" w:rsidP="00E12B8D">
      <w:pPr>
        <w:rPr>
          <w:rFonts w:ascii="GHEA Grapalat" w:hAnsi="GHEA Grapalat"/>
        </w:rPr>
      </w:pPr>
      <w:r w:rsidRPr="00B138F3">
        <w:rPr>
          <w:rFonts w:ascii="GHEA Grapalat" w:hAnsi="GHEA Grapalat"/>
        </w:rPr>
        <w:br w:type="page"/>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5383" w:rsidRDefault="00446B99" w:rsidP="00446B99">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20B0">
              <w:rPr>
                <w:rFonts w:ascii="Sylfaen" w:hAnsi="Sylfaen"/>
                <w:i/>
              </w:rPr>
              <w:t xml:space="preserve"> </w:t>
            </w:r>
            <w:r>
              <w:rPr>
                <w:rFonts w:ascii="Sylfaen" w:hAnsi="Sylfaen"/>
                <w:i/>
                <w:lang w:val="hy-AM"/>
              </w:rPr>
              <w:t xml:space="preserve"> </w:t>
            </w:r>
            <w:r w:rsidR="00BD024F" w:rsidRPr="00BD024F">
              <w:rPr>
                <w:rFonts w:ascii="GHEA Grapalat" w:hAnsi="GHEA Grapalat"/>
                <w:i/>
                <w:sz w:val="22"/>
                <w:szCs w:val="22"/>
              </w:rPr>
              <w:t>«Веду № 1  детский сад» 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46B9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rPr>
                <w:rFonts w:ascii="Sylfaen" w:hAnsi="Sylfaen"/>
                <w:lang w:val="hy-AM"/>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 xml:space="preserve"> </w:t>
            </w:r>
            <w:r w:rsidR="00BD024F" w:rsidRPr="00421FB5">
              <w:rPr>
                <w:sz w:val="26"/>
                <w:szCs w:val="26"/>
              </w:rPr>
              <w:t>04104586</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0E0617" w:rsidRDefault="00446B99" w:rsidP="004D0A4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Sylfaen" w:hAnsi="Sylfaen"/>
                <w:lang w:val="hy-AM"/>
              </w:rPr>
              <w:t xml:space="preserve"> </w:t>
            </w:r>
            <w:r w:rsidR="000E0617">
              <w:rPr>
                <w:rFonts w:ascii="Sylfaen" w:hAnsi="Sylfaen"/>
              </w:rPr>
              <w:t xml:space="preserve"> </w:t>
            </w:r>
            <w:r w:rsidR="000E0617">
              <w:t xml:space="preserve"> АРДШИНБАНК</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111E" w:rsidRDefault="00446B99" w:rsidP="00446B99">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Arial" w:hAnsi="Arial" w:cs="Arial"/>
                <w:color w:val="2C2D2E"/>
                <w:sz w:val="23"/>
                <w:szCs w:val="23"/>
                <w:shd w:val="clear" w:color="auto" w:fill="FFFFFF"/>
              </w:rPr>
              <w:t xml:space="preserve">  </w:t>
            </w:r>
            <w:r w:rsidR="00BD024F" w:rsidRPr="00421FB5">
              <w:rPr>
                <w:rFonts w:ascii="Sylfaen" w:hAnsi="Sylfaen"/>
                <w:bCs/>
              </w:rPr>
              <w:t>2477603361040000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lastRenderedPageBreak/>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E12B8D" w:rsidRPr="00B138F3" w:rsidRDefault="00E12B8D" w:rsidP="00E12B8D">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2C3F4E" w:rsidRPr="002C3F4E">
        <w:rPr>
          <w:rFonts w:ascii="Sylfaen" w:hAnsi="Sylfaen"/>
          <w:sz w:val="24"/>
          <w:szCs w:val="24"/>
        </w:rPr>
        <w:t xml:space="preserve"> </w:t>
      </w:r>
      <w:r w:rsidR="000E0617">
        <w:rPr>
          <w:rFonts w:ascii="Sylfaen" w:hAnsi="Sylfaen"/>
          <w:sz w:val="24"/>
          <w:szCs w:val="24"/>
        </w:rPr>
        <w:t>V1M-GHAPDzB-25/01</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3"/>
        <w:t>*</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E12B8D" w:rsidRPr="00B138F3" w:rsidRDefault="00E12B8D" w:rsidP="00E12B8D">
      <w:pPr>
        <w:widowControl w:val="0"/>
        <w:spacing w:after="160"/>
        <w:ind w:left="567" w:right="565"/>
        <w:jc w:val="center"/>
        <w:rPr>
          <w:rFonts w:ascii="GHEA Grapalat" w:hAnsi="GHEA Grapalat"/>
          <w:b/>
        </w:rPr>
      </w:pPr>
    </w:p>
    <w:p w:rsidR="00E12B8D" w:rsidRPr="00731BFC" w:rsidRDefault="00E12B8D" w:rsidP="00E12B8D">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u w:val="single"/>
          <w:lang w:val="hy-AM"/>
        </w:rPr>
        <w:tab/>
      </w:r>
      <w:r w:rsidRPr="00731BFC">
        <w:rPr>
          <w:rStyle w:val="af5"/>
          <w:rFonts w:ascii="GHEA Grapalat" w:hAnsi="GHEA Grapalat"/>
          <w:u w:val="single"/>
        </w:rPr>
        <w:t>___________</w:t>
      </w:r>
      <w:r w:rsidRPr="00731BFC">
        <w:rPr>
          <w:rFonts w:ascii="GHEA Grapalat" w:eastAsiaTheme="minorHAnsi" w:hAnsi="GHEA Grapalat" w:cstheme="minorBidi"/>
        </w:rPr>
        <w:t xml:space="preserve">заключаемым </w:t>
      </w:r>
      <w:proofErr w:type="gramStart"/>
      <w:r w:rsidRPr="00731BFC">
        <w:rPr>
          <w:rFonts w:ascii="GHEA Grapalat" w:eastAsiaTheme="minorHAnsi" w:hAnsi="GHEA Grapalat" w:cstheme="minorBidi"/>
        </w:rPr>
        <w:t>между</w:t>
      </w:r>
      <w:proofErr w:type="gramEnd"/>
    </w:p>
    <w:p w:rsidR="00E12B8D" w:rsidRPr="00731BFC"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rPr>
        <w:t xml:space="preserve">                                                       </w:t>
      </w:r>
      <w:r w:rsidRPr="00731BFC">
        <w:rPr>
          <w:rStyle w:val="af5"/>
          <w:rFonts w:ascii="GHEA Grapalat" w:hAnsi="GHEA Grapalat"/>
          <w:lang w:val="hy-AM"/>
        </w:rPr>
        <w:tab/>
      </w:r>
      <w:r w:rsidRPr="00731BFC">
        <w:rPr>
          <w:rStyle w:val="af5"/>
          <w:rFonts w:ascii="GHEA Grapalat" w:hAnsi="GHEA Grapalat"/>
          <w:lang w:val="hy-AM"/>
        </w:rPr>
        <w:tab/>
      </w:r>
      <w:r w:rsidRPr="00731BFC">
        <w:rPr>
          <w:rStyle w:val="af5"/>
          <w:rFonts w:ascii="GHEA Grapalat" w:hAnsi="GHEA Grapalat"/>
        </w:rPr>
        <w:t xml:space="preserve">           </w:t>
      </w:r>
      <w:r w:rsidRPr="00731BFC">
        <w:rPr>
          <w:rStyle w:val="af5"/>
          <w:rFonts w:ascii="GHEA Grapalat" w:hAnsi="GHEA Grapalat"/>
          <w:sz w:val="16"/>
          <w:szCs w:val="16"/>
        </w:rPr>
        <w:t>номер заключаемого договора</w:t>
      </w:r>
      <w:r w:rsidRPr="00731BFC">
        <w:rPr>
          <w:rFonts w:ascii="GHEA Grapalat" w:eastAsiaTheme="minorHAnsi" w:hAnsi="GHEA Grapalat"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bCs w:val="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rPr>
        <w:t xml:space="preserve">     </w:t>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Fonts w:eastAsiaTheme="minorHAnsi"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sz w:val="18"/>
          <w:szCs w:val="18"/>
        </w:rPr>
        <w:t xml:space="preserve"> </w:t>
      </w:r>
      <w:r w:rsidRPr="00731BFC">
        <w:rPr>
          <w:rStyle w:val="af5"/>
          <w:rFonts w:ascii="GHEA Grapalat" w:hAnsi="GHEA Grapalat"/>
          <w:sz w:val="16"/>
          <w:szCs w:val="16"/>
        </w:rPr>
        <w:t>наименование заказчика                                                                  наименование отобранного участника</w:t>
      </w:r>
    </w:p>
    <w:p w:rsidR="00E12B8D" w:rsidRPr="00731BFC" w:rsidRDefault="00E12B8D" w:rsidP="00E12B8D">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sz w:val="16"/>
          <w:szCs w:val="16"/>
        </w:rPr>
        <w:t xml:space="preserve">                                                                </w:t>
      </w:r>
      <w:r w:rsidRPr="00731BFC">
        <w:rPr>
          <w:rStyle w:val="af5"/>
          <w:rFonts w:ascii="GHEA Grapalat" w:hAnsi="GHEA Grapalat"/>
          <w:sz w:val="16"/>
          <w:szCs w:val="16"/>
          <w:lang w:val="hy-AM"/>
        </w:rPr>
        <w:tab/>
      </w:r>
    </w:p>
    <w:p w:rsidR="00E12B8D" w:rsidRPr="00731BFC" w:rsidRDefault="00E12B8D" w:rsidP="00E12B8D">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E12B8D" w:rsidRPr="00731BFC" w:rsidRDefault="00E12B8D" w:rsidP="00E12B8D">
      <w:pPr>
        <w:pStyle w:val="af4"/>
        <w:shd w:val="clear" w:color="auto" w:fill="FFFFFF"/>
        <w:spacing w:before="0" w:beforeAutospacing="0" w:after="0" w:afterAutospacing="0"/>
        <w:ind w:firstLine="375"/>
        <w:jc w:val="both"/>
        <w:rPr>
          <w:rStyle w:val="af5"/>
          <w:rFonts w:ascii="GHEA Grapalat" w:hAnsi="GHEA Grapalat"/>
          <w:lang w:val="hy-AM"/>
        </w:rPr>
      </w:pPr>
      <w:r w:rsidRPr="00731BFC">
        <w:rPr>
          <w:rStyle w:val="af5"/>
          <w:rFonts w:ascii="GHEA Grapalat" w:hAnsi="GHEA Grapalat"/>
          <w:lang w:val="hy-AM"/>
        </w:rPr>
        <w:tab/>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w:t>
      </w:r>
      <w:proofErr w:type="gramStart"/>
      <w:r w:rsidRPr="00B138F3">
        <w:rPr>
          <w:rFonts w:ascii="GHEA Grapalat" w:eastAsiaTheme="minorHAnsi" w:hAnsi="GHEA Grapalat" w:cstheme="minorBidi"/>
        </w:rPr>
        <w:t>сроки</w:t>
      </w:r>
      <w:proofErr w:type="gramEnd"/>
      <w:r w:rsidRPr="00B138F3">
        <w:rPr>
          <w:rFonts w:ascii="GHEA Grapalat" w:eastAsiaTheme="minorHAnsi" w:hAnsi="GHEA Grapalat" w:cstheme="minorBidi"/>
        </w:rPr>
        <w:t xml:space="preserve"> установленные настоящей гарантией, выплатить бенефициару ----------------------------------------------------- </w:t>
      </w:r>
    </w:p>
    <w:p w:rsidR="00E12B8D" w:rsidRPr="00B138F3" w:rsidRDefault="00E12B8D" w:rsidP="00E12B8D">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910F01">
        <w:rPr>
          <w:rFonts w:ascii="GHEA Grapalat" w:eastAsiaTheme="minorHAnsi" w:hAnsi="GHEA Grapalat" w:cstheme="minorBidi"/>
          <w:sz w:val="18"/>
          <w:szCs w:val="18"/>
        </w:rPr>
        <w:t xml:space="preserve">номер </w:t>
      </w:r>
      <w:proofErr w:type="gramStart"/>
      <w:r w:rsidRPr="00910F01">
        <w:rPr>
          <w:rFonts w:ascii="GHEA Grapalat" w:eastAsiaTheme="minorHAnsi" w:hAnsi="GHEA Grapalat" w:cstheme="minorBidi"/>
          <w:sz w:val="18"/>
          <w:szCs w:val="18"/>
        </w:rPr>
        <w:t>заключаемого</w:t>
      </w:r>
      <w:proofErr w:type="gramEnd"/>
      <w:r w:rsidRPr="00910F01">
        <w:rPr>
          <w:rFonts w:ascii="GHEA Grapalat" w:eastAsiaTheme="minorHAnsi" w:hAnsi="GHEA Grapalat" w:cstheme="minorBidi"/>
          <w:sz w:val="18"/>
          <w:szCs w:val="18"/>
        </w:rPr>
        <w:t xml:space="preserve"> договара</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p>
    <w:p w:rsidR="00E12B8D" w:rsidRPr="00910F01" w:rsidRDefault="00E12B8D" w:rsidP="00E12B8D">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proofErr w:type="gramStart"/>
      <w:r w:rsidRPr="00910F01">
        <w:rPr>
          <w:rFonts w:ascii="GHEA Grapalat" w:eastAsiaTheme="minorHAnsi" w:hAnsi="GHEA Grapalat" w:cstheme="minorBidi"/>
        </w:rPr>
        <w:t>дня</w:t>
      </w:r>
      <w:proofErr w:type="gramEnd"/>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E12B8D" w:rsidRPr="00910F01" w:rsidRDefault="00E12B8D" w:rsidP="00E12B8D">
      <w:pPr>
        <w:pStyle w:val="af4"/>
        <w:shd w:val="clear" w:color="auto" w:fill="FFFFFF"/>
        <w:contextualSpacing/>
        <w:jc w:val="both"/>
        <w:rPr>
          <w:rFonts w:ascii="GHEA Grapalat" w:eastAsiaTheme="minorHAnsi" w:hAnsi="GHEA Grapalat" w:cstheme="minorBidi"/>
          <w:sz w:val="18"/>
          <w:szCs w:val="18"/>
          <w:lang w:val="hy-AM"/>
        </w:rPr>
      </w:pPr>
    </w:p>
    <w:p w:rsidR="00E12B8D" w:rsidRPr="00910F01" w:rsidRDefault="00E12B8D" w:rsidP="00E12B8D">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Pr="00910F01">
        <w:rPr>
          <w:rFonts w:ascii="GHEA Grapalat" w:hAnsi="GHEA Grapalat"/>
          <w:sz w:val="16"/>
          <w:szCs w:val="16"/>
        </w:rPr>
        <w:t>крайний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Pr>
          <w:rFonts w:ascii="GHEA Grapalat" w:hAnsi="GHEA Grapalat"/>
          <w:sz w:val="16"/>
          <w:szCs w:val="16"/>
        </w:rPr>
        <w:t>оговором</w:t>
      </w:r>
    </w:p>
    <w:p w:rsidR="00E12B8D"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w:t>
      </w:r>
      <w:r w:rsidRPr="00910F01">
        <w:rPr>
          <w:rFonts w:ascii="GHEA Grapalat" w:eastAsiaTheme="minorHAnsi" w:hAnsi="GHEA Grapalat" w:cstheme="minorBidi"/>
        </w:rPr>
        <w:t xml:space="preserve">, </w:t>
      </w:r>
    </w:p>
    <w:p w:rsidR="00E12B8D" w:rsidRDefault="00E12B8D" w:rsidP="00E12B8D">
      <w:pPr>
        <w:pStyle w:val="af4"/>
        <w:shd w:val="clear" w:color="auto" w:fill="FFFFFF"/>
        <w:contextualSpacing/>
        <w:jc w:val="center"/>
        <w:rPr>
          <w:rFonts w:ascii="GHEA Grapalat" w:eastAsiaTheme="minorHAnsi" w:hAnsi="GHEA Grapalat" w:cstheme="minorBidi"/>
        </w:rPr>
      </w:pPr>
      <w:r>
        <w:rPr>
          <w:rStyle w:val="af5"/>
        </w:rPr>
        <w:t xml:space="preserve">                                              адрес эл. почты секретаря</w:t>
      </w:r>
    </w:p>
    <w:p w:rsidR="00E12B8D" w:rsidRPr="00910F01" w:rsidRDefault="00E12B8D" w:rsidP="00E12B8D">
      <w:pPr>
        <w:pStyle w:val="af4"/>
        <w:shd w:val="clear" w:color="auto" w:fill="FFFFFF"/>
        <w:contextualSpacing/>
        <w:jc w:val="both"/>
        <w:rPr>
          <w:rFonts w:ascii="GHEA Grapalat" w:eastAsiaTheme="minorHAnsi" w:hAnsi="GHEA Grapalat" w:cstheme="minorBidi"/>
        </w:rPr>
      </w:pPr>
      <w:proofErr w:type="gramStart"/>
      <w:r w:rsidRPr="00910F01">
        <w:rPr>
          <w:rFonts w:ascii="GHEA Grapalat" w:eastAsiaTheme="minorHAnsi" w:hAnsi="GHEA Grapalat" w:cstheme="minorBidi"/>
        </w:rPr>
        <w:t>указанный</w:t>
      </w:r>
      <w:proofErr w:type="gramEnd"/>
      <w:r w:rsidRPr="00910F01">
        <w:rPr>
          <w:rFonts w:ascii="GHEA Grapalat" w:eastAsiaTheme="minorHAnsi" w:hAnsi="GHEA Grapalat" w:cstheme="minorBidi"/>
        </w:rPr>
        <w:t xml:space="preserve"> в приглашении к процедуре закупок, организованной с целью заключения договора упомянутого в пункте 1 настоящей гарантии.</w:t>
      </w:r>
    </w:p>
    <w:p w:rsidR="00E12B8D" w:rsidRPr="009B388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E12B8D" w:rsidRPr="00B138F3" w:rsidRDefault="00E12B8D" w:rsidP="00E12B8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договара</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Pr="00990783" w:rsidRDefault="00E12B8D" w:rsidP="00E12B8D">
      <w:pPr>
        <w:pStyle w:val="af4"/>
        <w:shd w:val="clear" w:color="auto" w:fill="FFFFFF"/>
        <w:spacing w:before="0" w:beforeAutospacing="0" w:after="0" w:afterAutospacing="0"/>
        <w:ind w:firstLine="375"/>
        <w:jc w:val="both"/>
        <w:rPr>
          <w:rFonts w:ascii="GHEA Grapalat" w:hAnsi="GHEA Grapalat"/>
          <w:color w:val="FF0000"/>
          <w:sz w:val="20"/>
          <w:szCs w:val="20"/>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0E0617">
        <w:rPr>
          <w:rFonts w:ascii="Sylfaen" w:hAnsi="Sylfaen"/>
          <w:sz w:val="24"/>
          <w:szCs w:val="24"/>
        </w:rPr>
        <w:t>V1M-GHAPDzB-25/01</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4"/>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 xml:space="preserve">В случае нарушения Продавцом сроков поставки, по своему усмотрению устанавливать новый срок поставки </w:t>
      </w:r>
      <w:r w:rsidRPr="00B138F3">
        <w:rPr>
          <w:rFonts w:ascii="GHEA Grapalat" w:hAnsi="GHEA Grapalat"/>
        </w:rPr>
        <w:lastRenderedPageBreak/>
        <w:t>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lastRenderedPageBreak/>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5"/>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6"/>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7"/>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w:t>
      </w:r>
      <w:r w:rsidRPr="00B138F3">
        <w:rPr>
          <w:rFonts w:ascii="GHEA Grapalat" w:hAnsi="GHEA Grapalat"/>
        </w:rPr>
        <w:lastRenderedPageBreak/>
        <w:t>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 xml:space="preserve">Покупатель в течение _____ рабочих дней с </w:t>
      </w:r>
      <w:proofErr w:type="gramStart"/>
      <w:r>
        <w:rPr>
          <w:rFonts w:ascii="GHEA Grapalat" w:hAnsi="GHEA Grapalat"/>
        </w:rPr>
        <w:t>рабочего дня, следующего за днем получения акта приема-передачи представляет</w:t>
      </w:r>
      <w:proofErr w:type="gramEnd"/>
      <w:r>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 xml:space="preserve">договора технической </w:t>
      </w:r>
      <w:r w:rsidRPr="00B138F3">
        <w:rPr>
          <w:rFonts w:ascii="GHEA Grapalat" w:hAnsi="GHEA Grapalat"/>
        </w:rPr>
        <w:lastRenderedPageBreak/>
        <w:t>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8"/>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9"/>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w:t>
      </w:r>
      <w:r w:rsidRPr="00B138F3">
        <w:rPr>
          <w:rFonts w:ascii="GHEA Grapalat" w:hAnsi="GHEA Grapalat"/>
        </w:rPr>
        <w:lastRenderedPageBreak/>
        <w:t xml:space="preserve">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30"/>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31"/>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proofErr w:type="gramStart"/>
      <w:r w:rsidRPr="00B138F3">
        <w:rPr>
          <w:rFonts w:ascii="GHEA Grapalat" w:hAnsi="GHEA Grapalat"/>
        </w:rPr>
        <w:t>,а</w:t>
      </w:r>
      <w:proofErr w:type="gramEnd"/>
      <w:r w:rsidRPr="00B138F3">
        <w:rPr>
          <w:rFonts w:ascii="GHEA Grapalat" w:hAnsi="GHEA Grapalat"/>
        </w:rPr>
        <w:t xml:space="preserve">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974EA8"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w:t>
      </w:r>
      <w:proofErr w:type="gramStart"/>
      <w:r w:rsidRPr="00DC2F9B">
        <w:rPr>
          <w:rFonts w:ascii="GHEA Grapalat" w:hAnsi="GHEA Grapalat"/>
        </w:rPr>
        <w:t>дств дл</w:t>
      </w:r>
      <w:proofErr w:type="gramEnd"/>
      <w:r w:rsidRPr="00DC2F9B">
        <w:rPr>
          <w:rFonts w:ascii="GHEA Grapalat" w:hAnsi="GHEA Grapalat"/>
        </w:rPr>
        <w:t>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w:t>
      </w:r>
      <w:proofErr w:type="gramStart"/>
      <w:r w:rsidRPr="00974EA8">
        <w:rPr>
          <w:rFonts w:ascii="GHEA Grapalat" w:hAnsi="GHEA Grapalat"/>
        </w:rPr>
        <w:t>o</w:t>
      </w:r>
      <w:proofErr w:type="gramEnd"/>
      <w:r w:rsidRPr="00974EA8">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w:t>
      </w:r>
      <w:proofErr w:type="gramStart"/>
      <w:r w:rsidRPr="00974EA8">
        <w:rPr>
          <w:rFonts w:ascii="GHEA Grapalat" w:hAnsi="GHEA Grapalat"/>
        </w:rPr>
        <w:t>договора</w:t>
      </w:r>
      <w:proofErr w:type="gramEnd"/>
      <w:r w:rsidRPr="00974EA8">
        <w:rPr>
          <w:rFonts w:ascii="GHEA Grapalat" w:hAnsi="GHEA Grapalat"/>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af6"/>
          <w:rFonts w:ascii="GHEA Grapalat" w:hAnsi="GHEA Grapalat"/>
        </w:rPr>
        <w:footnoteReference w:customMarkFollows="1" w:id="32"/>
        <w:t>24</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5B32FD" w:rsidRPr="005B32FD" w:rsidRDefault="005B32FD" w:rsidP="005B32FD">
            <w:pPr>
              <w:widowControl w:val="0"/>
              <w:jc w:val="center"/>
              <w:rPr>
                <w:rFonts w:ascii="GHEA Grapalat" w:hAnsi="GHEA Grapalat"/>
              </w:rPr>
            </w:pPr>
            <w:r w:rsidRPr="005B32FD">
              <w:rPr>
                <w:rFonts w:ascii="GHEA Grapalat" w:hAnsi="GHEA Grapalat"/>
              </w:rPr>
              <w:t>&lt;&lt;Веду №1 НУХ&gt;&gt;</w:t>
            </w:r>
          </w:p>
          <w:p w:rsidR="005B32FD" w:rsidRPr="005B32FD" w:rsidRDefault="005B32FD" w:rsidP="005B32FD">
            <w:pPr>
              <w:widowControl w:val="0"/>
              <w:jc w:val="center"/>
              <w:rPr>
                <w:rFonts w:ascii="GHEA Grapalat" w:hAnsi="GHEA Grapalat"/>
              </w:rPr>
            </w:pPr>
            <w:r w:rsidRPr="005B32FD">
              <w:rPr>
                <w:rFonts w:ascii="GHEA Grapalat" w:hAnsi="GHEA Grapalat"/>
              </w:rPr>
              <w:t>К.Веди Пушкини 7:</w:t>
            </w:r>
          </w:p>
          <w:p w:rsidR="005B32FD" w:rsidRPr="005B32FD" w:rsidRDefault="005B32FD" w:rsidP="005B32FD">
            <w:pPr>
              <w:widowControl w:val="0"/>
              <w:jc w:val="center"/>
              <w:rPr>
                <w:rFonts w:ascii="GHEA Grapalat" w:hAnsi="GHEA Grapalat"/>
              </w:rPr>
            </w:pPr>
            <w:r w:rsidRPr="005B32FD">
              <w:rPr>
                <w:rFonts w:ascii="GHEA Grapalat" w:hAnsi="GHEA Grapalat"/>
              </w:rPr>
              <w:t>Телефон 2477603361040000</w:t>
            </w:r>
          </w:p>
          <w:p w:rsidR="005B32FD" w:rsidRPr="005B32FD" w:rsidRDefault="005B32FD" w:rsidP="005B32FD">
            <w:pPr>
              <w:widowControl w:val="0"/>
              <w:jc w:val="center"/>
              <w:rPr>
                <w:rFonts w:ascii="GHEA Grapalat" w:hAnsi="GHEA Grapalat"/>
              </w:rPr>
            </w:pPr>
            <w:r w:rsidRPr="005B32FD">
              <w:rPr>
                <w:rFonts w:ascii="GHEA Grapalat" w:hAnsi="GHEA Grapalat"/>
              </w:rPr>
              <w:t>Ардшинбанк</w:t>
            </w:r>
          </w:p>
          <w:p w:rsidR="005B32FD" w:rsidRPr="005B32FD" w:rsidRDefault="005B32FD" w:rsidP="005B32FD">
            <w:pPr>
              <w:widowControl w:val="0"/>
              <w:jc w:val="center"/>
              <w:rPr>
                <w:rFonts w:ascii="GHEA Grapalat" w:hAnsi="GHEA Grapalat"/>
              </w:rPr>
            </w:pPr>
            <w:r w:rsidRPr="005B32FD">
              <w:rPr>
                <w:rFonts w:ascii="GHEA Grapalat" w:hAnsi="GHEA Grapalat"/>
              </w:rPr>
              <w:t>АВК: 04104586</w:t>
            </w:r>
          </w:p>
          <w:p w:rsidR="00E12B8D" w:rsidRPr="00CC23DA" w:rsidRDefault="005B32FD" w:rsidP="005B32FD">
            <w:pPr>
              <w:widowControl w:val="0"/>
              <w:jc w:val="center"/>
              <w:rPr>
                <w:rFonts w:ascii="GHEA Grapalat" w:hAnsi="GHEA Grapalat"/>
              </w:rPr>
            </w:pPr>
            <w:r w:rsidRPr="005B32FD">
              <w:rPr>
                <w:rFonts w:ascii="GHEA Grapalat" w:hAnsi="GHEA Grapalat"/>
              </w:rPr>
              <w:lastRenderedPageBreak/>
              <w:t>Директор: Л. Амирджанян</w:t>
            </w:r>
            <w:r w:rsidR="00E12B8D" w:rsidRPr="00CC23DA">
              <w:rPr>
                <w:rFonts w:ascii="GHEA Grapalat" w:hAnsi="GHEA Grapalat"/>
              </w:rPr>
              <w:t>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 xml:space="preserve">противоречащие законодательству Республики Армения </w:t>
      </w: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914EBF" w:rsidRDefault="00E12B8D" w:rsidP="00E12B8D">
      <w:pPr>
        <w:widowControl w:val="0"/>
        <w:spacing w:after="160"/>
        <w:jc w:val="center"/>
        <w:rPr>
          <w:rFonts w:ascii="GHEA Grapalat" w:hAnsi="GHEA Grapalat"/>
        </w:rPr>
      </w:pPr>
    </w:p>
    <w:p w:rsidR="00BD0664" w:rsidRPr="00914EBF" w:rsidRDefault="00BD0664" w:rsidP="00E12B8D">
      <w:pPr>
        <w:widowControl w:val="0"/>
        <w:spacing w:after="160"/>
        <w:jc w:val="center"/>
        <w:rPr>
          <w:rFonts w:ascii="GHEA Grapalat" w:hAnsi="GHEA Grapalat"/>
        </w:rPr>
      </w:pPr>
    </w:p>
    <w:p w:rsidR="00BD0664" w:rsidRPr="00914EBF" w:rsidRDefault="00BD0664" w:rsidP="00E12B8D">
      <w:pPr>
        <w:widowControl w:val="0"/>
        <w:spacing w:after="160"/>
        <w:jc w:val="center"/>
        <w:rPr>
          <w:rFonts w:ascii="GHEA Grapalat" w:hAnsi="GHEA Grapalat"/>
        </w:rPr>
      </w:pPr>
    </w:p>
    <w:p w:rsidR="00BD0664" w:rsidRPr="00914EBF" w:rsidRDefault="00BD0664" w:rsidP="00E12B8D">
      <w:pPr>
        <w:widowControl w:val="0"/>
        <w:spacing w:after="160"/>
        <w:jc w:val="center"/>
        <w:rPr>
          <w:rFonts w:ascii="GHEA Grapalat" w:hAnsi="GHEA Grapalat"/>
        </w:rPr>
      </w:pPr>
    </w:p>
    <w:p w:rsidR="00BD0664" w:rsidRPr="00914EBF" w:rsidRDefault="00BD0664" w:rsidP="00E12B8D">
      <w:pPr>
        <w:widowControl w:val="0"/>
        <w:spacing w:after="160"/>
        <w:jc w:val="center"/>
        <w:rPr>
          <w:rFonts w:ascii="GHEA Grapalat" w:hAnsi="GHEA Grapalat"/>
        </w:rPr>
      </w:pPr>
    </w:p>
    <w:p w:rsidR="00BD0664" w:rsidRPr="00914EBF" w:rsidRDefault="00BD0664" w:rsidP="00E12B8D">
      <w:pPr>
        <w:widowControl w:val="0"/>
        <w:spacing w:after="160"/>
        <w:jc w:val="center"/>
        <w:rPr>
          <w:rFonts w:ascii="GHEA Grapalat" w:hAnsi="GHEA Grapalat"/>
        </w:rPr>
      </w:pPr>
    </w:p>
    <w:p w:rsidR="00BD0664" w:rsidRPr="00914EBF" w:rsidRDefault="00BD0664" w:rsidP="00E12B8D">
      <w:pPr>
        <w:widowControl w:val="0"/>
        <w:spacing w:after="160"/>
        <w:jc w:val="center"/>
        <w:rPr>
          <w:rFonts w:ascii="GHEA Grapalat" w:hAnsi="GHEA Grapalat"/>
        </w:rPr>
      </w:pPr>
    </w:p>
    <w:p w:rsidR="00BD0664" w:rsidRPr="00914EBF" w:rsidRDefault="00BD0664" w:rsidP="00E12B8D">
      <w:pPr>
        <w:widowControl w:val="0"/>
        <w:spacing w:after="160"/>
        <w:jc w:val="center"/>
        <w:rPr>
          <w:rFonts w:ascii="GHEA Grapalat" w:hAnsi="GHEA Grapalat"/>
        </w:rPr>
      </w:pPr>
    </w:p>
    <w:p w:rsidR="00BD0664" w:rsidRPr="00914EBF" w:rsidRDefault="00BD0664" w:rsidP="00E12B8D">
      <w:pPr>
        <w:widowControl w:val="0"/>
        <w:spacing w:after="160"/>
        <w:jc w:val="center"/>
        <w:rPr>
          <w:rFonts w:ascii="GHEA Grapalat" w:hAnsi="GHEA Grapalat"/>
        </w:rPr>
      </w:pPr>
    </w:p>
    <w:p w:rsidR="00BD0664" w:rsidRDefault="00BD0664" w:rsidP="00E12B8D">
      <w:pPr>
        <w:widowControl w:val="0"/>
        <w:spacing w:after="160"/>
        <w:jc w:val="center"/>
        <w:rPr>
          <w:rFonts w:ascii="GHEA Grapalat" w:hAnsi="GHEA Grapalat"/>
        </w:rPr>
      </w:pPr>
    </w:p>
    <w:p w:rsidR="00BD024F" w:rsidRDefault="00BD024F" w:rsidP="00E12B8D">
      <w:pPr>
        <w:widowControl w:val="0"/>
        <w:spacing w:after="160"/>
        <w:jc w:val="center"/>
        <w:rPr>
          <w:rFonts w:ascii="GHEA Grapalat" w:hAnsi="GHEA Grapalat"/>
        </w:rPr>
      </w:pPr>
    </w:p>
    <w:p w:rsidR="00BD024F" w:rsidRPr="00914EBF" w:rsidRDefault="00BD024F" w:rsidP="00E12B8D">
      <w:pPr>
        <w:widowControl w:val="0"/>
        <w:spacing w:after="160"/>
        <w:jc w:val="center"/>
        <w:rPr>
          <w:rFonts w:ascii="GHEA Grapalat" w:hAnsi="GHEA Grapalat"/>
        </w:rPr>
      </w:pPr>
    </w:p>
    <w:p w:rsidR="005B32FD" w:rsidRPr="00AE56D0" w:rsidRDefault="005B32FD" w:rsidP="005B32FD">
      <w:pPr>
        <w:ind w:left="2268"/>
        <w:jc w:val="right"/>
        <w:rPr>
          <w:rFonts w:ascii="GHEA Grapalat" w:hAnsi="GHEA Grapalat"/>
          <w:i/>
          <w:sz w:val="18"/>
          <w:lang w:val="hy-AM"/>
        </w:rPr>
      </w:pPr>
      <w:r w:rsidRPr="00AE56D0">
        <w:rPr>
          <w:rFonts w:ascii="GHEA Grapalat" w:hAnsi="GHEA Grapalat"/>
          <w:i/>
          <w:sz w:val="18"/>
          <w:lang w:val="hy-AM"/>
        </w:rPr>
        <w:lastRenderedPageBreak/>
        <w:t>Приложение № 1</w:t>
      </w:r>
    </w:p>
    <w:p w:rsidR="005B32FD" w:rsidRPr="00AE56D0" w:rsidRDefault="005B32FD" w:rsidP="005B32FD">
      <w:pPr>
        <w:jc w:val="right"/>
        <w:rPr>
          <w:rFonts w:ascii="GHEA Grapalat" w:hAnsi="GHEA Grapalat"/>
          <w:i/>
          <w:sz w:val="18"/>
          <w:lang w:val="hy-AM"/>
        </w:rPr>
      </w:pPr>
      <w:r w:rsidRPr="00AE56D0">
        <w:rPr>
          <w:rFonts w:ascii="GHEA Grapalat" w:hAnsi="GHEA Grapalat"/>
          <w:i/>
          <w:sz w:val="18"/>
          <w:lang w:val="hy-AM"/>
        </w:rPr>
        <w:t>«» 20 лет запечатанный</w:t>
      </w:r>
    </w:p>
    <w:p w:rsidR="005B32FD" w:rsidRPr="00AE56D0" w:rsidRDefault="005B32FD" w:rsidP="005B32FD">
      <w:pPr>
        <w:jc w:val="right"/>
        <w:rPr>
          <w:rFonts w:ascii="GHEA Grapalat" w:hAnsi="GHEA Grapalat"/>
          <w:i/>
          <w:sz w:val="18"/>
          <w:lang w:val="hy-AM"/>
        </w:rPr>
      </w:pPr>
      <w:r w:rsidRPr="00AE56D0">
        <w:rPr>
          <w:rFonts w:ascii="GHEA Grapalat" w:hAnsi="GHEA Grapalat"/>
          <w:i/>
          <w:sz w:val="18"/>
          <w:lang w:val="hy-AM"/>
        </w:rPr>
        <w:t xml:space="preserve">                      код контракта</w:t>
      </w:r>
    </w:p>
    <w:p w:rsidR="005B32FD" w:rsidRPr="00AE56D0" w:rsidRDefault="005B32FD" w:rsidP="005B32FD">
      <w:pPr>
        <w:jc w:val="center"/>
        <w:rPr>
          <w:rFonts w:ascii="GHEA Grapalat" w:hAnsi="GHEA Grapalat"/>
          <w:sz w:val="18"/>
          <w:lang w:val="hy-AM"/>
        </w:rPr>
      </w:pPr>
    </w:p>
    <w:p w:rsidR="005B32FD" w:rsidRPr="00AE56D0" w:rsidRDefault="005B32FD" w:rsidP="005B32FD">
      <w:pPr>
        <w:jc w:val="center"/>
        <w:rPr>
          <w:rFonts w:ascii="GHEA Grapalat" w:hAnsi="GHEA Grapalat"/>
          <w:sz w:val="20"/>
          <w:lang w:val="hy-AM"/>
        </w:rPr>
      </w:pPr>
    </w:p>
    <w:p w:rsidR="005B32FD" w:rsidRPr="00AE56D0" w:rsidRDefault="005B32FD" w:rsidP="005B32FD">
      <w:pPr>
        <w:jc w:val="center"/>
        <w:rPr>
          <w:rFonts w:ascii="GHEA Grapalat" w:hAnsi="GHEA Grapalat"/>
          <w:sz w:val="22"/>
          <w:szCs w:val="22"/>
          <w:lang w:val="hy-AM"/>
        </w:rPr>
      </w:pPr>
      <w:r w:rsidRPr="00AE56D0">
        <w:rPr>
          <w:rFonts w:ascii="GHEA Grapalat" w:hAnsi="GHEA Grapalat"/>
          <w:sz w:val="22"/>
          <w:szCs w:val="22"/>
          <w:lang w:val="hy-AM"/>
        </w:rPr>
        <w:t>ТЕХНИЧЕСКИЕ ХАРАКТЕРИСТИКИ - ГРАФИК ЗАКУПОК*</w:t>
      </w:r>
    </w:p>
    <w:p w:rsidR="005B32FD" w:rsidRPr="00AE56D0" w:rsidRDefault="005B32FD" w:rsidP="005B32FD">
      <w:pPr>
        <w:rPr>
          <w:rFonts w:ascii="GHEA Grapalat" w:hAnsi="GHEA Grapalat"/>
          <w:sz w:val="18"/>
          <w:lang w:val="hy-AM"/>
        </w:rPr>
      </w:pPr>
    </w:p>
    <w:p w:rsidR="005B32FD" w:rsidRPr="00AE56D0" w:rsidRDefault="005B32FD" w:rsidP="005B32FD">
      <w:pPr>
        <w:rPr>
          <w:rFonts w:ascii="GHEA Grapalat" w:hAnsi="GHEA Grapalat"/>
          <w:sz w:val="20"/>
          <w:lang w:val="hy-AM"/>
        </w:rPr>
      </w:pPr>
    </w:p>
    <w:p w:rsidR="005B32FD" w:rsidRPr="00AE56D0" w:rsidRDefault="005B32FD" w:rsidP="005B32FD">
      <w:pPr>
        <w:jc w:val="center"/>
        <w:rPr>
          <w:rFonts w:ascii="GHEA Grapalat" w:hAnsi="GHEA Grapalat"/>
          <w:sz w:val="20"/>
          <w:lang w:val="hy-AM"/>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t xml:space="preserve">                                                                </w:t>
      </w:r>
      <w:r w:rsidRPr="00AE56D0">
        <w:rPr>
          <w:rFonts w:ascii="GHEA Grapalat" w:hAnsi="GHEA Grapalat" w:cs="Sylfaen"/>
          <w:sz w:val="20"/>
          <w:lang w:val="hy-AM"/>
        </w:rPr>
        <w:t>РА:</w:t>
      </w:r>
      <w:r w:rsidRPr="00AE56D0">
        <w:rPr>
          <w:rFonts w:ascii="GHEA Grapalat" w:hAnsi="GHEA Grapalat"/>
          <w:sz w:val="20"/>
          <w:lang w:val="hy-AM"/>
        </w:rPr>
        <w:t xml:space="preserve"> </w:t>
      </w:r>
      <w:r w:rsidRPr="00AE56D0">
        <w:rPr>
          <w:rFonts w:ascii="GHEA Grapalat" w:hAnsi="GHEA Grapalat" w:cs="Sylfaen"/>
          <w:sz w:val="20"/>
          <w:lang w:val="hy-AM"/>
        </w:rPr>
        <w:t>АМД</w:t>
      </w:r>
    </w:p>
    <w:tbl>
      <w:tblPr>
        <w:tblW w:w="162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
        <w:gridCol w:w="1170"/>
        <w:gridCol w:w="1022"/>
        <w:gridCol w:w="845"/>
        <w:gridCol w:w="5817"/>
        <w:gridCol w:w="672"/>
        <w:gridCol w:w="671"/>
        <w:gridCol w:w="955"/>
        <w:gridCol w:w="851"/>
        <w:gridCol w:w="1134"/>
        <w:gridCol w:w="658"/>
        <w:gridCol w:w="1510"/>
      </w:tblGrid>
      <w:tr w:rsidR="005B32FD" w:rsidRPr="00AE56D0" w:rsidTr="008B5A79">
        <w:trPr>
          <w:trHeight w:val="153"/>
        </w:trPr>
        <w:tc>
          <w:tcPr>
            <w:tcW w:w="16232" w:type="dxa"/>
            <w:gridSpan w:val="12"/>
            <w:shd w:val="clear" w:color="auto" w:fill="auto"/>
          </w:tcPr>
          <w:p w:rsidR="005B32FD" w:rsidRPr="00AE56D0" w:rsidRDefault="005B32FD" w:rsidP="008B5A79">
            <w:pPr>
              <w:jc w:val="center"/>
              <w:rPr>
                <w:rFonts w:ascii="GHEA Grapalat" w:hAnsi="GHEA Grapalat"/>
                <w:sz w:val="18"/>
              </w:rPr>
            </w:pPr>
            <w:r w:rsidRPr="00AE56D0">
              <w:rPr>
                <w:rFonts w:ascii="GHEA Grapalat" w:hAnsi="GHEA Grapalat" w:cs="Sylfaen"/>
                <w:sz w:val="18"/>
              </w:rPr>
              <w:t>Продукт:</w:t>
            </w:r>
          </w:p>
        </w:tc>
      </w:tr>
      <w:tr w:rsidR="005B32FD" w:rsidRPr="00AE56D0" w:rsidTr="005B32FD">
        <w:trPr>
          <w:trHeight w:val="233"/>
        </w:trPr>
        <w:tc>
          <w:tcPr>
            <w:tcW w:w="927" w:type="dxa"/>
            <w:vMerge w:val="restart"/>
            <w:shd w:val="clear" w:color="auto" w:fill="auto"/>
          </w:tcPr>
          <w:p w:rsidR="005B32FD" w:rsidRPr="00AE56D0" w:rsidRDefault="005B32FD" w:rsidP="008B5A79">
            <w:pPr>
              <w:jc w:val="center"/>
              <w:rPr>
                <w:rFonts w:ascii="GHEA Grapalat" w:hAnsi="GHEA Grapalat"/>
                <w:sz w:val="18"/>
              </w:rPr>
            </w:pPr>
            <w:r w:rsidRPr="00AE56D0">
              <w:rPr>
                <w:rFonts w:ascii="GHEA Grapalat" w:hAnsi="GHEA Grapalat" w:cs="Sylfaen"/>
                <w:sz w:val="18"/>
              </w:rPr>
              <w:t>по приглашению</w:t>
            </w:r>
            <w:r w:rsidRPr="00AE56D0">
              <w:rPr>
                <w:rFonts w:ascii="GHEA Grapalat" w:hAnsi="GHEA Grapalat"/>
                <w:sz w:val="18"/>
              </w:rPr>
              <w:t xml:space="preserve"> </w:t>
            </w:r>
            <w:r w:rsidRPr="00AE56D0">
              <w:rPr>
                <w:rFonts w:ascii="GHEA Grapalat" w:hAnsi="GHEA Grapalat" w:cs="Sylfaen"/>
                <w:sz w:val="18"/>
              </w:rPr>
              <w:t>запланировано</w:t>
            </w:r>
            <w:r w:rsidRPr="00AE56D0">
              <w:rPr>
                <w:rFonts w:ascii="GHEA Grapalat" w:hAnsi="GHEA Grapalat"/>
                <w:sz w:val="18"/>
              </w:rPr>
              <w:t xml:space="preserve"> </w:t>
            </w:r>
            <w:r w:rsidRPr="00AE56D0">
              <w:rPr>
                <w:rFonts w:ascii="GHEA Grapalat" w:hAnsi="GHEA Grapalat" w:cs="Sylfaen"/>
                <w:sz w:val="18"/>
              </w:rPr>
              <w:t>доза</w:t>
            </w:r>
            <w:r w:rsidRPr="00AE56D0">
              <w:rPr>
                <w:rFonts w:ascii="GHEA Grapalat" w:hAnsi="GHEA Grapalat"/>
                <w:sz w:val="18"/>
              </w:rPr>
              <w:t xml:space="preserve"> </w:t>
            </w:r>
            <w:r w:rsidRPr="00AE56D0">
              <w:rPr>
                <w:rFonts w:ascii="GHEA Grapalat" w:hAnsi="GHEA Grapalat" w:cs="Sylfaen"/>
                <w:sz w:val="18"/>
              </w:rPr>
              <w:t>число</w:t>
            </w:r>
          </w:p>
        </w:tc>
        <w:tc>
          <w:tcPr>
            <w:tcW w:w="1170" w:type="dxa"/>
            <w:vMerge w:val="restart"/>
            <w:shd w:val="clear" w:color="auto" w:fill="auto"/>
          </w:tcPr>
          <w:p w:rsidR="005B32FD" w:rsidRPr="00AE56D0" w:rsidRDefault="005B32FD" w:rsidP="008B5A79">
            <w:pPr>
              <w:jc w:val="center"/>
              <w:rPr>
                <w:rFonts w:ascii="GHEA Grapalat" w:hAnsi="GHEA Grapalat"/>
                <w:sz w:val="18"/>
              </w:rPr>
            </w:pPr>
            <w:r w:rsidRPr="00AE56D0">
              <w:rPr>
                <w:rFonts w:ascii="GHEA Grapalat" w:hAnsi="GHEA Grapalat" w:cs="Sylfaen"/>
                <w:sz w:val="18"/>
              </w:rPr>
              <w:t>шопинг</w:t>
            </w:r>
            <w:r w:rsidRPr="00AE56D0">
              <w:rPr>
                <w:rFonts w:ascii="GHEA Grapalat" w:hAnsi="GHEA Grapalat"/>
                <w:sz w:val="18"/>
              </w:rPr>
              <w:t xml:space="preserve"> </w:t>
            </w:r>
            <w:r w:rsidRPr="00AE56D0">
              <w:rPr>
                <w:rFonts w:ascii="GHEA Grapalat" w:hAnsi="GHEA Grapalat" w:cs="Sylfaen"/>
                <w:sz w:val="18"/>
              </w:rPr>
              <w:t>с планом</w:t>
            </w:r>
            <w:r w:rsidRPr="00AE56D0">
              <w:rPr>
                <w:rFonts w:ascii="GHEA Grapalat" w:hAnsi="GHEA Grapalat"/>
                <w:sz w:val="18"/>
              </w:rPr>
              <w:t xml:space="preserve"> </w:t>
            </w:r>
            <w:r w:rsidRPr="00AE56D0">
              <w:rPr>
                <w:rFonts w:ascii="GHEA Grapalat" w:hAnsi="GHEA Grapalat" w:cs="Sylfaen"/>
                <w:sz w:val="18"/>
              </w:rPr>
              <w:t>запланировано</w:t>
            </w:r>
            <w:r w:rsidRPr="00AE56D0">
              <w:rPr>
                <w:rFonts w:ascii="GHEA Grapalat" w:hAnsi="GHEA Grapalat"/>
                <w:sz w:val="18"/>
              </w:rPr>
              <w:t xml:space="preserve"> </w:t>
            </w:r>
            <w:r w:rsidRPr="00AE56D0">
              <w:rPr>
                <w:rFonts w:ascii="GHEA Grapalat" w:hAnsi="GHEA Grapalat" w:cs="Sylfaen"/>
                <w:sz w:val="18"/>
              </w:rPr>
              <w:t>через</w:t>
            </w:r>
            <w:r w:rsidRPr="00AE56D0">
              <w:rPr>
                <w:rFonts w:ascii="GHEA Grapalat" w:hAnsi="GHEA Grapalat"/>
                <w:sz w:val="18"/>
              </w:rPr>
              <w:t xml:space="preserve"> </w:t>
            </w:r>
            <w:r w:rsidRPr="00AE56D0">
              <w:rPr>
                <w:rFonts w:ascii="GHEA Grapalat" w:hAnsi="GHEA Grapalat" w:cs="Sylfaen"/>
                <w:sz w:val="18"/>
              </w:rPr>
              <w:t>код</w:t>
            </w:r>
            <w:r w:rsidRPr="00AE56D0">
              <w:rPr>
                <w:rFonts w:ascii="GHEA Grapalat" w:hAnsi="GHEA Grapalat"/>
                <w:sz w:val="18"/>
              </w:rPr>
              <w:t>`</w:t>
            </w:r>
            <w:proofErr w:type="gramStart"/>
            <w:r w:rsidRPr="00AE56D0">
              <w:rPr>
                <w:rFonts w:ascii="GHEA Grapalat" w:hAnsi="GHEA Grapalat"/>
                <w:sz w:val="18"/>
              </w:rPr>
              <w:t>`</w:t>
            </w:r>
            <w:r w:rsidRPr="00AE56D0">
              <w:rPr>
                <w:rFonts w:ascii="GHEA Grapalat" w:hAnsi="GHEA Grapalat" w:cs="Sylfaen"/>
                <w:sz w:val="18"/>
              </w:rPr>
              <w:t>в</w:t>
            </w:r>
            <w:proofErr w:type="gramEnd"/>
            <w:r w:rsidRPr="00AE56D0">
              <w:rPr>
                <w:rFonts w:ascii="GHEA Grapalat" w:hAnsi="GHEA Grapalat" w:cs="Sylfaen"/>
                <w:sz w:val="18"/>
              </w:rPr>
              <w:t xml:space="preserve"> соответствии с</w:t>
            </w:r>
            <w:r w:rsidRPr="00AE56D0">
              <w:rPr>
                <w:rFonts w:ascii="GHEA Grapalat" w:hAnsi="GHEA Grapalat"/>
                <w:sz w:val="18"/>
              </w:rPr>
              <w:t xml:space="preserve"> </w:t>
            </w:r>
            <w:r w:rsidRPr="00AE56D0">
              <w:rPr>
                <w:rFonts w:ascii="GHEA Grapalat" w:hAnsi="GHEA Grapalat" w:cs="Sylfaen"/>
                <w:sz w:val="18"/>
              </w:rPr>
              <w:t>ГМА:</w:t>
            </w:r>
            <w:r w:rsidRPr="00AE56D0">
              <w:rPr>
                <w:rFonts w:ascii="GHEA Grapalat" w:hAnsi="GHEA Grapalat"/>
                <w:sz w:val="18"/>
              </w:rPr>
              <w:t xml:space="preserve"> </w:t>
            </w:r>
            <w:r w:rsidRPr="00AE56D0">
              <w:rPr>
                <w:rFonts w:ascii="GHEA Grapalat" w:hAnsi="GHEA Grapalat" w:cs="Sylfaen"/>
                <w:sz w:val="18"/>
              </w:rPr>
              <w:t>классификация</w:t>
            </w:r>
            <w:r w:rsidRPr="00AE56D0">
              <w:rPr>
                <w:rFonts w:ascii="GHEA Grapalat" w:hAnsi="GHEA Grapalat"/>
                <w:sz w:val="18"/>
              </w:rPr>
              <w:t>(цена за просмотр)</w:t>
            </w:r>
          </w:p>
        </w:tc>
        <w:tc>
          <w:tcPr>
            <w:tcW w:w="1022" w:type="dxa"/>
            <w:vMerge w:val="restart"/>
            <w:shd w:val="clear" w:color="auto" w:fill="auto"/>
          </w:tcPr>
          <w:p w:rsidR="005B32FD" w:rsidRPr="00AE56D0" w:rsidRDefault="005B32FD" w:rsidP="008B5A79">
            <w:pPr>
              <w:jc w:val="center"/>
              <w:rPr>
                <w:rFonts w:ascii="GHEA Grapalat" w:hAnsi="GHEA Grapalat"/>
                <w:sz w:val="18"/>
              </w:rPr>
            </w:pPr>
            <w:r w:rsidRPr="00AE56D0">
              <w:rPr>
                <w:rFonts w:ascii="GHEA Grapalat" w:hAnsi="GHEA Grapalat" w:cs="Sylfaen"/>
                <w:sz w:val="18"/>
              </w:rPr>
              <w:t>имя:</w:t>
            </w:r>
          </w:p>
        </w:tc>
        <w:tc>
          <w:tcPr>
            <w:tcW w:w="845" w:type="dxa"/>
            <w:vMerge w:val="restart"/>
            <w:shd w:val="clear" w:color="auto" w:fill="auto"/>
          </w:tcPr>
          <w:p w:rsidR="005B32FD" w:rsidRPr="00AE56D0" w:rsidRDefault="005B32FD" w:rsidP="008B5A79">
            <w:pPr>
              <w:jc w:val="center"/>
              <w:rPr>
                <w:rFonts w:ascii="GHEA Grapalat" w:hAnsi="GHEA Grapalat"/>
                <w:sz w:val="18"/>
              </w:rPr>
            </w:pPr>
            <w:r w:rsidRPr="00AE56D0">
              <w:rPr>
                <w:rFonts w:ascii="GHEA Grapalat" w:hAnsi="GHEA Grapalat" w:cs="Sylfaen"/>
                <w:sz w:val="18"/>
              </w:rPr>
              <w:t>товар</w:t>
            </w:r>
            <w:r w:rsidRPr="00AE56D0">
              <w:rPr>
                <w:rFonts w:ascii="GHEA Grapalat" w:hAnsi="GHEA Grapalat"/>
                <w:sz w:val="18"/>
              </w:rPr>
              <w:t xml:space="preserve"> </w:t>
            </w:r>
            <w:r w:rsidRPr="00AE56D0">
              <w:rPr>
                <w:rFonts w:ascii="GHEA Grapalat" w:hAnsi="GHEA Grapalat" w:cs="Sylfaen"/>
                <w:sz w:val="18"/>
              </w:rPr>
              <w:t>знак</w:t>
            </w:r>
            <w:proofErr w:type="gramStart"/>
            <w:r w:rsidRPr="00AE56D0">
              <w:rPr>
                <w:rFonts w:ascii="GHEA Grapalat" w:hAnsi="GHEA Grapalat"/>
                <w:sz w:val="18"/>
              </w:rPr>
              <w:t>,</w:t>
            </w:r>
            <w:r w:rsidRPr="00AE56D0">
              <w:rPr>
                <w:rFonts w:ascii="GHEA Grapalat" w:hAnsi="GHEA Grapalat" w:cs="Sylfaen"/>
                <w:sz w:val="18"/>
                <w:lang w:val="hy-AM"/>
              </w:rPr>
              <w:t>ф</w:t>
            </w:r>
            <w:proofErr w:type="gramEnd"/>
            <w:r w:rsidRPr="00AE56D0">
              <w:rPr>
                <w:rFonts w:ascii="GHEA Grapalat" w:hAnsi="GHEA Grapalat" w:cs="Sylfaen"/>
                <w:sz w:val="18"/>
                <w:lang w:val="hy-AM"/>
              </w:rPr>
              <w:t>ирменный</w:t>
            </w:r>
            <w:r w:rsidRPr="00AE56D0">
              <w:rPr>
                <w:rFonts w:ascii="GHEA Grapalat" w:hAnsi="GHEA Grapalat"/>
                <w:sz w:val="18"/>
                <w:lang w:val="hy-AM"/>
              </w:rPr>
              <w:t xml:space="preserve"> </w:t>
            </w:r>
            <w:r w:rsidRPr="00AE56D0">
              <w:rPr>
                <w:rFonts w:ascii="GHEA Grapalat" w:hAnsi="GHEA Grapalat" w:cs="Sylfaen"/>
                <w:sz w:val="18"/>
                <w:lang w:val="hy-AM"/>
              </w:rPr>
              <w:t>имя:</w:t>
            </w:r>
            <w:r w:rsidRPr="00AE56D0">
              <w:rPr>
                <w:rFonts w:ascii="GHEA Grapalat" w:hAnsi="GHEA Grapalat"/>
                <w:sz w:val="18"/>
                <w:lang w:val="hy-AM"/>
              </w:rPr>
              <w:t>,</w:t>
            </w:r>
            <w:r w:rsidRPr="00AE56D0">
              <w:rPr>
                <w:rFonts w:ascii="GHEA Grapalat" w:hAnsi="GHEA Grapalat" w:cs="Sylfaen"/>
                <w:sz w:val="18"/>
                <w:lang w:val="hy-AM"/>
              </w:rPr>
              <w:t>модель</w:t>
            </w:r>
            <w:r w:rsidRPr="00AE56D0">
              <w:rPr>
                <w:rFonts w:ascii="GHEA Grapalat" w:hAnsi="GHEA Grapalat"/>
                <w:sz w:val="18"/>
              </w:rPr>
              <w:t xml:space="preserve"> </w:t>
            </w:r>
            <w:r w:rsidRPr="00AE56D0">
              <w:rPr>
                <w:rFonts w:ascii="GHEA Grapalat" w:hAnsi="GHEA Grapalat" w:cs="Sylfaen"/>
                <w:sz w:val="18"/>
              </w:rPr>
              <w:t>и:</w:t>
            </w:r>
            <w:r w:rsidRPr="00AE56D0">
              <w:rPr>
                <w:rFonts w:ascii="GHEA Grapalat" w:hAnsi="GHEA Grapalat"/>
                <w:sz w:val="18"/>
              </w:rPr>
              <w:t xml:space="preserve"> </w:t>
            </w:r>
            <w:r w:rsidRPr="00AE56D0">
              <w:rPr>
                <w:rFonts w:ascii="GHEA Grapalat" w:hAnsi="GHEA Grapalat" w:cs="Sylfaen"/>
                <w:sz w:val="18"/>
              </w:rPr>
              <w:t>производителя</w:t>
            </w:r>
            <w:r w:rsidRPr="00AE56D0">
              <w:rPr>
                <w:rFonts w:ascii="GHEA Grapalat" w:hAnsi="GHEA Grapalat"/>
                <w:sz w:val="18"/>
              </w:rPr>
              <w:t xml:space="preserve"> </w:t>
            </w:r>
            <w:r w:rsidRPr="00AE56D0">
              <w:rPr>
                <w:rFonts w:ascii="GHEA Grapalat" w:hAnsi="GHEA Grapalat" w:cs="Sylfaen"/>
                <w:sz w:val="18"/>
              </w:rPr>
              <w:t>имя:</w:t>
            </w:r>
            <w:r w:rsidRPr="00AE56D0">
              <w:rPr>
                <w:rFonts w:ascii="GHEA Grapalat" w:hAnsi="GHEA Grapalat"/>
                <w:sz w:val="18"/>
              </w:rPr>
              <w:t>**</w:t>
            </w:r>
          </w:p>
        </w:tc>
        <w:tc>
          <w:tcPr>
            <w:tcW w:w="5817" w:type="dxa"/>
            <w:vMerge w:val="restart"/>
            <w:shd w:val="clear" w:color="auto" w:fill="auto"/>
          </w:tcPr>
          <w:p w:rsidR="005B32FD" w:rsidRPr="00AE56D0" w:rsidRDefault="005B32FD" w:rsidP="008B5A79">
            <w:pPr>
              <w:jc w:val="center"/>
              <w:rPr>
                <w:rFonts w:ascii="GHEA Grapalat" w:hAnsi="GHEA Grapalat"/>
                <w:sz w:val="18"/>
              </w:rPr>
            </w:pPr>
            <w:proofErr w:type="gramStart"/>
            <w:r w:rsidRPr="00AE56D0">
              <w:rPr>
                <w:rFonts w:ascii="GHEA Grapalat" w:hAnsi="GHEA Grapalat" w:cs="Sylfaen"/>
                <w:sz w:val="18"/>
              </w:rPr>
              <w:t>технический</w:t>
            </w:r>
            <w:proofErr w:type="gramEnd"/>
            <w:r w:rsidRPr="00AE56D0">
              <w:rPr>
                <w:rFonts w:ascii="GHEA Grapalat" w:hAnsi="GHEA Grapalat"/>
                <w:sz w:val="18"/>
              </w:rPr>
              <w:t xml:space="preserve"> </w:t>
            </w:r>
            <w:r w:rsidRPr="00AE56D0">
              <w:rPr>
                <w:rFonts w:ascii="GHEA Grapalat" w:hAnsi="GHEA Grapalat" w:cs="Sylfaen"/>
                <w:sz w:val="18"/>
              </w:rPr>
              <w:t>характеристика</w:t>
            </w:r>
          </w:p>
        </w:tc>
        <w:tc>
          <w:tcPr>
            <w:tcW w:w="672" w:type="dxa"/>
            <w:vMerge w:val="restart"/>
            <w:shd w:val="clear" w:color="auto" w:fill="auto"/>
          </w:tcPr>
          <w:p w:rsidR="005B32FD" w:rsidRPr="00AE56D0" w:rsidRDefault="005B32FD" w:rsidP="008B5A79">
            <w:pPr>
              <w:jc w:val="center"/>
              <w:rPr>
                <w:rFonts w:ascii="GHEA Grapalat" w:hAnsi="GHEA Grapalat"/>
                <w:sz w:val="18"/>
              </w:rPr>
            </w:pPr>
            <w:r w:rsidRPr="00AE56D0">
              <w:rPr>
                <w:rFonts w:ascii="GHEA Grapalat" w:hAnsi="GHEA Grapalat" w:cs="Sylfaen"/>
                <w:sz w:val="18"/>
              </w:rPr>
              <w:t>измерение</w:t>
            </w:r>
            <w:r w:rsidRPr="00AE56D0">
              <w:rPr>
                <w:rFonts w:ascii="GHEA Grapalat" w:hAnsi="GHEA Grapalat"/>
                <w:sz w:val="18"/>
              </w:rPr>
              <w:t xml:space="preserve"> </w:t>
            </w:r>
            <w:r w:rsidRPr="00AE56D0">
              <w:rPr>
                <w:rFonts w:ascii="GHEA Grapalat" w:hAnsi="GHEA Grapalat" w:cs="Sylfaen"/>
                <w:sz w:val="18"/>
              </w:rPr>
              <w:t>единица</w:t>
            </w:r>
          </w:p>
        </w:tc>
        <w:tc>
          <w:tcPr>
            <w:tcW w:w="671" w:type="dxa"/>
            <w:vMerge w:val="restart"/>
            <w:shd w:val="clear" w:color="auto" w:fill="auto"/>
          </w:tcPr>
          <w:p w:rsidR="005B32FD" w:rsidRPr="00AE56D0" w:rsidRDefault="005B32FD" w:rsidP="008B5A79">
            <w:pPr>
              <w:jc w:val="center"/>
              <w:rPr>
                <w:rFonts w:ascii="GHEA Grapalat" w:hAnsi="GHEA Grapalat"/>
                <w:sz w:val="18"/>
              </w:rPr>
            </w:pPr>
            <w:r w:rsidRPr="00AE56D0">
              <w:rPr>
                <w:rFonts w:ascii="GHEA Grapalat" w:hAnsi="GHEA Grapalat" w:cs="Sylfaen"/>
                <w:sz w:val="18"/>
              </w:rPr>
              <w:t>единица</w:t>
            </w:r>
            <w:r w:rsidRPr="00AE56D0">
              <w:rPr>
                <w:rFonts w:ascii="GHEA Grapalat" w:hAnsi="GHEA Grapalat"/>
                <w:sz w:val="18"/>
              </w:rPr>
              <w:t xml:space="preserve"> </w:t>
            </w:r>
            <w:r w:rsidRPr="00AE56D0">
              <w:rPr>
                <w:rFonts w:ascii="GHEA Grapalat" w:hAnsi="GHEA Grapalat" w:cs="Sylfaen"/>
                <w:sz w:val="18"/>
              </w:rPr>
              <w:t>цена</w:t>
            </w:r>
            <w:r w:rsidRPr="00AE56D0">
              <w:rPr>
                <w:rFonts w:ascii="GHEA Grapalat" w:hAnsi="GHEA Grapalat"/>
                <w:sz w:val="18"/>
              </w:rPr>
              <w:t>/</w:t>
            </w:r>
            <w:r w:rsidRPr="00AE56D0">
              <w:rPr>
                <w:rFonts w:ascii="GHEA Grapalat" w:hAnsi="GHEA Grapalat" w:cs="Sylfaen"/>
                <w:sz w:val="18"/>
              </w:rPr>
              <w:t>РА:</w:t>
            </w:r>
            <w:r w:rsidRPr="00AE56D0">
              <w:rPr>
                <w:rFonts w:ascii="GHEA Grapalat" w:hAnsi="GHEA Grapalat"/>
                <w:sz w:val="18"/>
              </w:rPr>
              <w:t xml:space="preserve"> </w:t>
            </w:r>
            <w:r w:rsidRPr="00AE56D0">
              <w:rPr>
                <w:rFonts w:ascii="GHEA Grapalat" w:hAnsi="GHEA Grapalat" w:cs="Sylfaen"/>
                <w:sz w:val="18"/>
              </w:rPr>
              <w:t>АМД</w:t>
            </w:r>
          </w:p>
        </w:tc>
        <w:tc>
          <w:tcPr>
            <w:tcW w:w="955" w:type="dxa"/>
            <w:vMerge w:val="restart"/>
            <w:shd w:val="clear" w:color="auto" w:fill="auto"/>
          </w:tcPr>
          <w:p w:rsidR="005B32FD" w:rsidRPr="00AE56D0" w:rsidRDefault="005B32FD" w:rsidP="008B5A79">
            <w:pPr>
              <w:jc w:val="center"/>
              <w:rPr>
                <w:rFonts w:ascii="GHEA Grapalat" w:hAnsi="GHEA Grapalat"/>
                <w:sz w:val="18"/>
              </w:rPr>
            </w:pPr>
            <w:r w:rsidRPr="00AE56D0">
              <w:rPr>
                <w:rFonts w:ascii="GHEA Grapalat" w:hAnsi="GHEA Grapalat" w:cs="Sylfaen"/>
                <w:sz w:val="18"/>
              </w:rPr>
              <w:t>общий</w:t>
            </w:r>
            <w:r w:rsidRPr="00AE56D0">
              <w:rPr>
                <w:rFonts w:ascii="GHEA Grapalat" w:hAnsi="GHEA Grapalat"/>
                <w:sz w:val="18"/>
              </w:rPr>
              <w:t xml:space="preserve"> </w:t>
            </w:r>
            <w:r w:rsidRPr="00AE56D0">
              <w:rPr>
                <w:rFonts w:ascii="GHEA Grapalat" w:hAnsi="GHEA Grapalat" w:cs="Sylfaen"/>
                <w:sz w:val="18"/>
              </w:rPr>
              <w:t>цена</w:t>
            </w:r>
            <w:r w:rsidRPr="00AE56D0">
              <w:rPr>
                <w:rFonts w:ascii="GHEA Grapalat" w:hAnsi="GHEA Grapalat"/>
                <w:sz w:val="18"/>
              </w:rPr>
              <w:t>/</w:t>
            </w:r>
            <w:r w:rsidRPr="00AE56D0">
              <w:rPr>
                <w:rFonts w:ascii="GHEA Grapalat" w:hAnsi="GHEA Grapalat" w:cs="Sylfaen"/>
                <w:sz w:val="18"/>
              </w:rPr>
              <w:t>РА:</w:t>
            </w:r>
            <w:r w:rsidRPr="00AE56D0">
              <w:rPr>
                <w:rFonts w:ascii="GHEA Grapalat" w:hAnsi="GHEA Grapalat"/>
                <w:sz w:val="18"/>
              </w:rPr>
              <w:t xml:space="preserve"> </w:t>
            </w:r>
            <w:r w:rsidRPr="00AE56D0">
              <w:rPr>
                <w:rFonts w:ascii="GHEA Grapalat" w:hAnsi="GHEA Grapalat" w:cs="Sylfaen"/>
                <w:sz w:val="18"/>
              </w:rPr>
              <w:t>АМД</w:t>
            </w:r>
          </w:p>
        </w:tc>
        <w:tc>
          <w:tcPr>
            <w:tcW w:w="851" w:type="dxa"/>
            <w:vMerge w:val="restart"/>
            <w:shd w:val="clear" w:color="auto" w:fill="auto"/>
          </w:tcPr>
          <w:p w:rsidR="005B32FD" w:rsidRPr="00AE56D0" w:rsidRDefault="005B32FD" w:rsidP="008B5A79">
            <w:pPr>
              <w:jc w:val="center"/>
              <w:rPr>
                <w:rFonts w:ascii="GHEA Grapalat" w:hAnsi="GHEA Grapalat"/>
                <w:sz w:val="18"/>
              </w:rPr>
            </w:pPr>
            <w:proofErr w:type="gramStart"/>
            <w:r w:rsidRPr="00AE56D0">
              <w:rPr>
                <w:rFonts w:ascii="GHEA Grapalat" w:hAnsi="GHEA Grapalat" w:cs="Sylfaen"/>
                <w:sz w:val="18"/>
              </w:rPr>
              <w:t>общий</w:t>
            </w:r>
            <w:proofErr w:type="gramEnd"/>
            <w:r w:rsidRPr="00AE56D0">
              <w:rPr>
                <w:rFonts w:ascii="GHEA Grapalat" w:hAnsi="GHEA Grapalat"/>
                <w:sz w:val="18"/>
              </w:rPr>
              <w:t xml:space="preserve"> </w:t>
            </w:r>
            <w:r w:rsidRPr="00AE56D0">
              <w:rPr>
                <w:rFonts w:ascii="GHEA Grapalat" w:hAnsi="GHEA Grapalat" w:cs="Sylfaen"/>
                <w:sz w:val="18"/>
              </w:rPr>
              <w:t>количество</w:t>
            </w:r>
          </w:p>
        </w:tc>
        <w:tc>
          <w:tcPr>
            <w:tcW w:w="3302" w:type="dxa"/>
            <w:gridSpan w:val="3"/>
            <w:shd w:val="clear" w:color="auto" w:fill="auto"/>
          </w:tcPr>
          <w:p w:rsidR="005B32FD" w:rsidRPr="00AE56D0" w:rsidRDefault="005B32FD" w:rsidP="008B5A79">
            <w:pPr>
              <w:jc w:val="center"/>
              <w:rPr>
                <w:rFonts w:ascii="GHEA Grapalat" w:hAnsi="GHEA Grapalat"/>
                <w:sz w:val="18"/>
              </w:rPr>
            </w:pPr>
            <w:r w:rsidRPr="00AE56D0">
              <w:rPr>
                <w:rFonts w:ascii="GHEA Grapalat" w:hAnsi="GHEA Grapalat" w:cs="Sylfaen"/>
                <w:sz w:val="18"/>
              </w:rPr>
              <w:t>предложения</w:t>
            </w:r>
          </w:p>
        </w:tc>
      </w:tr>
      <w:tr w:rsidR="005B32FD" w:rsidRPr="00AE56D0" w:rsidTr="005B32FD">
        <w:trPr>
          <w:trHeight w:val="473"/>
        </w:trPr>
        <w:tc>
          <w:tcPr>
            <w:tcW w:w="927" w:type="dxa"/>
            <w:vMerge/>
            <w:shd w:val="clear" w:color="auto" w:fill="auto"/>
          </w:tcPr>
          <w:p w:rsidR="005B32FD" w:rsidRPr="00AE56D0" w:rsidRDefault="005B32FD" w:rsidP="008B5A79">
            <w:pPr>
              <w:jc w:val="center"/>
              <w:rPr>
                <w:rFonts w:ascii="GHEA Grapalat" w:hAnsi="GHEA Grapalat"/>
                <w:sz w:val="18"/>
              </w:rPr>
            </w:pPr>
          </w:p>
        </w:tc>
        <w:tc>
          <w:tcPr>
            <w:tcW w:w="1170" w:type="dxa"/>
            <w:vMerge/>
            <w:shd w:val="clear" w:color="auto" w:fill="auto"/>
          </w:tcPr>
          <w:p w:rsidR="005B32FD" w:rsidRPr="00AE56D0" w:rsidRDefault="005B32FD" w:rsidP="008B5A79">
            <w:pPr>
              <w:jc w:val="center"/>
              <w:rPr>
                <w:rFonts w:ascii="GHEA Grapalat" w:hAnsi="GHEA Grapalat"/>
                <w:sz w:val="18"/>
              </w:rPr>
            </w:pPr>
          </w:p>
        </w:tc>
        <w:tc>
          <w:tcPr>
            <w:tcW w:w="1022" w:type="dxa"/>
            <w:vMerge/>
            <w:shd w:val="clear" w:color="auto" w:fill="auto"/>
          </w:tcPr>
          <w:p w:rsidR="005B32FD" w:rsidRPr="00AE56D0" w:rsidRDefault="005B32FD" w:rsidP="008B5A79">
            <w:pPr>
              <w:jc w:val="center"/>
              <w:rPr>
                <w:rFonts w:ascii="GHEA Grapalat" w:hAnsi="GHEA Grapalat"/>
                <w:sz w:val="18"/>
              </w:rPr>
            </w:pPr>
          </w:p>
        </w:tc>
        <w:tc>
          <w:tcPr>
            <w:tcW w:w="845" w:type="dxa"/>
            <w:vMerge/>
            <w:shd w:val="clear" w:color="auto" w:fill="auto"/>
          </w:tcPr>
          <w:p w:rsidR="005B32FD" w:rsidRPr="00AE56D0" w:rsidRDefault="005B32FD" w:rsidP="008B5A79">
            <w:pPr>
              <w:jc w:val="center"/>
              <w:rPr>
                <w:rFonts w:ascii="GHEA Grapalat" w:hAnsi="GHEA Grapalat"/>
                <w:sz w:val="18"/>
              </w:rPr>
            </w:pPr>
          </w:p>
        </w:tc>
        <w:tc>
          <w:tcPr>
            <w:tcW w:w="5817" w:type="dxa"/>
            <w:vMerge/>
            <w:shd w:val="clear" w:color="auto" w:fill="auto"/>
          </w:tcPr>
          <w:p w:rsidR="005B32FD" w:rsidRPr="00AE56D0" w:rsidRDefault="005B32FD" w:rsidP="008B5A79">
            <w:pPr>
              <w:jc w:val="center"/>
              <w:rPr>
                <w:rFonts w:ascii="GHEA Grapalat" w:hAnsi="GHEA Grapalat"/>
                <w:sz w:val="18"/>
              </w:rPr>
            </w:pPr>
          </w:p>
        </w:tc>
        <w:tc>
          <w:tcPr>
            <w:tcW w:w="672" w:type="dxa"/>
            <w:vMerge/>
            <w:shd w:val="clear" w:color="auto" w:fill="auto"/>
          </w:tcPr>
          <w:p w:rsidR="005B32FD" w:rsidRPr="00AE56D0" w:rsidRDefault="005B32FD" w:rsidP="008B5A79">
            <w:pPr>
              <w:jc w:val="center"/>
              <w:rPr>
                <w:rFonts w:ascii="GHEA Grapalat" w:hAnsi="GHEA Grapalat"/>
                <w:sz w:val="18"/>
              </w:rPr>
            </w:pPr>
          </w:p>
        </w:tc>
        <w:tc>
          <w:tcPr>
            <w:tcW w:w="671" w:type="dxa"/>
            <w:vMerge/>
            <w:shd w:val="clear" w:color="auto" w:fill="auto"/>
          </w:tcPr>
          <w:p w:rsidR="005B32FD" w:rsidRPr="00AE56D0" w:rsidRDefault="005B32FD" w:rsidP="008B5A79">
            <w:pPr>
              <w:jc w:val="center"/>
              <w:rPr>
                <w:rFonts w:ascii="GHEA Grapalat" w:hAnsi="GHEA Grapalat"/>
                <w:sz w:val="18"/>
              </w:rPr>
            </w:pPr>
          </w:p>
        </w:tc>
        <w:tc>
          <w:tcPr>
            <w:tcW w:w="955" w:type="dxa"/>
            <w:vMerge/>
            <w:shd w:val="clear" w:color="auto" w:fill="auto"/>
          </w:tcPr>
          <w:p w:rsidR="005B32FD" w:rsidRPr="00AE56D0" w:rsidRDefault="005B32FD" w:rsidP="008B5A79">
            <w:pPr>
              <w:jc w:val="center"/>
              <w:rPr>
                <w:rFonts w:ascii="GHEA Grapalat" w:hAnsi="GHEA Grapalat"/>
                <w:sz w:val="18"/>
              </w:rPr>
            </w:pPr>
          </w:p>
        </w:tc>
        <w:tc>
          <w:tcPr>
            <w:tcW w:w="851" w:type="dxa"/>
            <w:vMerge/>
            <w:shd w:val="clear" w:color="auto" w:fill="auto"/>
          </w:tcPr>
          <w:p w:rsidR="005B32FD" w:rsidRPr="00AE56D0" w:rsidRDefault="005B32FD" w:rsidP="008B5A79">
            <w:pPr>
              <w:jc w:val="center"/>
              <w:rPr>
                <w:rFonts w:ascii="GHEA Grapalat" w:hAnsi="GHEA Grapalat"/>
                <w:sz w:val="18"/>
              </w:rPr>
            </w:pPr>
          </w:p>
        </w:tc>
        <w:tc>
          <w:tcPr>
            <w:tcW w:w="1134" w:type="dxa"/>
            <w:shd w:val="clear" w:color="auto" w:fill="auto"/>
          </w:tcPr>
          <w:p w:rsidR="005B32FD" w:rsidRPr="00AE56D0" w:rsidRDefault="005B32FD" w:rsidP="008B5A79">
            <w:pPr>
              <w:jc w:val="center"/>
              <w:rPr>
                <w:rFonts w:ascii="GHEA Grapalat" w:hAnsi="GHEA Grapalat"/>
                <w:sz w:val="18"/>
              </w:rPr>
            </w:pPr>
            <w:r w:rsidRPr="00AE56D0">
              <w:rPr>
                <w:rFonts w:ascii="GHEA Grapalat" w:hAnsi="GHEA Grapalat" w:cs="Sylfaen"/>
                <w:sz w:val="18"/>
              </w:rPr>
              <w:t>адрес</w:t>
            </w:r>
          </w:p>
        </w:tc>
        <w:tc>
          <w:tcPr>
            <w:tcW w:w="658" w:type="dxa"/>
            <w:shd w:val="clear" w:color="auto" w:fill="auto"/>
          </w:tcPr>
          <w:p w:rsidR="005B32FD" w:rsidRPr="00AE56D0" w:rsidRDefault="005B32FD" w:rsidP="008B5A79">
            <w:pPr>
              <w:rPr>
                <w:rFonts w:ascii="GHEA Grapalat" w:hAnsi="GHEA Grapalat"/>
                <w:sz w:val="18"/>
              </w:rPr>
            </w:pPr>
            <w:r w:rsidRPr="00AE56D0">
              <w:rPr>
                <w:rFonts w:ascii="GHEA Grapalat" w:hAnsi="GHEA Grapalat" w:cs="Sylfaen"/>
                <w:sz w:val="18"/>
              </w:rPr>
              <w:t>при условии</w:t>
            </w:r>
            <w:r w:rsidRPr="00AE56D0">
              <w:rPr>
                <w:rFonts w:ascii="GHEA Grapalat" w:hAnsi="GHEA Grapalat"/>
                <w:sz w:val="18"/>
              </w:rPr>
              <w:t xml:space="preserve"> </w:t>
            </w:r>
            <w:r w:rsidRPr="00AE56D0">
              <w:rPr>
                <w:rFonts w:ascii="GHEA Grapalat" w:hAnsi="GHEA Grapalat" w:cs="Sylfaen"/>
                <w:sz w:val="18"/>
              </w:rPr>
              <w:t>количество</w:t>
            </w:r>
          </w:p>
        </w:tc>
        <w:tc>
          <w:tcPr>
            <w:tcW w:w="1510" w:type="dxa"/>
            <w:shd w:val="clear" w:color="auto" w:fill="auto"/>
          </w:tcPr>
          <w:p w:rsidR="005B32FD" w:rsidRPr="00AE56D0" w:rsidRDefault="005B32FD" w:rsidP="008B5A79">
            <w:pPr>
              <w:rPr>
                <w:rFonts w:ascii="GHEA Grapalat" w:hAnsi="GHEA Grapalat"/>
                <w:sz w:val="18"/>
              </w:rPr>
            </w:pPr>
            <w:r w:rsidRPr="00AE56D0">
              <w:rPr>
                <w:rFonts w:ascii="GHEA Grapalat" w:hAnsi="GHEA Grapalat" w:cs="Sylfaen"/>
                <w:sz w:val="18"/>
              </w:rPr>
              <w:t>Термин:</w:t>
            </w:r>
            <w:r w:rsidRPr="00AE56D0">
              <w:rPr>
                <w:rFonts w:ascii="GHEA Grapalat" w:hAnsi="GHEA Grapalat"/>
                <w:sz w:val="18"/>
              </w:rPr>
              <w:t>***</w:t>
            </w:r>
          </w:p>
          <w:p w:rsidR="005B32FD" w:rsidRPr="00AE56D0" w:rsidRDefault="005B32FD" w:rsidP="008B5A79">
            <w:pPr>
              <w:rPr>
                <w:rFonts w:ascii="GHEA Grapalat" w:hAnsi="GHEA Grapalat"/>
                <w:sz w:val="18"/>
              </w:rPr>
            </w:pPr>
          </w:p>
        </w:tc>
      </w:tr>
      <w:tr w:rsidR="005B32FD" w:rsidRPr="00AE56D0" w:rsidTr="005B32FD">
        <w:trPr>
          <w:trHeight w:val="1799"/>
        </w:trPr>
        <w:tc>
          <w:tcPr>
            <w:tcW w:w="927" w:type="dxa"/>
            <w:shd w:val="clear" w:color="auto" w:fill="auto"/>
          </w:tcPr>
          <w:p w:rsidR="005B32FD" w:rsidRPr="00AE56D0" w:rsidRDefault="005B32FD" w:rsidP="008B5A79">
            <w:pPr>
              <w:ind w:left="360"/>
              <w:rPr>
                <w:rFonts w:ascii="GHEA Grapalat" w:hAnsi="GHEA Grapalat"/>
                <w:sz w:val="20"/>
              </w:rPr>
            </w:pPr>
            <w:r w:rsidRPr="00AE56D0">
              <w:rPr>
                <w:rFonts w:ascii="GHEA Grapalat" w:hAnsi="GHEA Grapalat"/>
                <w:sz w:val="20"/>
              </w:rPr>
              <w:t>2:</w:t>
            </w:r>
          </w:p>
        </w:tc>
        <w:tc>
          <w:tcPr>
            <w:tcW w:w="1170" w:type="dxa"/>
            <w:shd w:val="clear" w:color="auto" w:fill="auto"/>
          </w:tcPr>
          <w:p w:rsidR="005B32FD" w:rsidRPr="00AE56D0" w:rsidRDefault="005B32FD" w:rsidP="008B5A79">
            <w:pPr>
              <w:rPr>
                <w:rFonts w:ascii="GHEA Grapalat" w:hAnsi="GHEA Grapalat"/>
                <w:sz w:val="20"/>
                <w:lang w:val="hy-AM"/>
              </w:rPr>
            </w:pPr>
            <w:r w:rsidRPr="00AE56D0">
              <w:rPr>
                <w:rFonts w:ascii="GHEA Grapalat" w:hAnsi="GHEA Grapalat"/>
                <w:color w:val="000000"/>
                <w:sz w:val="20"/>
                <w:szCs w:val="20"/>
              </w:rPr>
              <w:t>15811100</w:t>
            </w:r>
          </w:p>
        </w:tc>
        <w:tc>
          <w:tcPr>
            <w:tcW w:w="1022" w:type="dxa"/>
            <w:shd w:val="clear" w:color="auto" w:fill="auto"/>
          </w:tcPr>
          <w:p w:rsidR="005B32FD" w:rsidRPr="00AE56D0" w:rsidRDefault="005B32FD" w:rsidP="008B5A79">
            <w:pPr>
              <w:rPr>
                <w:rFonts w:ascii="GHEA Grapalat" w:hAnsi="GHEA Grapalat"/>
                <w:sz w:val="20"/>
                <w:lang w:val="hy-AM"/>
              </w:rPr>
            </w:pPr>
            <w:r w:rsidRPr="00AE56D0">
              <w:rPr>
                <w:rFonts w:ascii="GHEA Grapalat" w:hAnsi="GHEA Grapalat" w:cs="Sylfaen"/>
                <w:sz w:val="20"/>
                <w:szCs w:val="20"/>
              </w:rPr>
              <w:t>Хлеб</w:t>
            </w:r>
          </w:p>
        </w:tc>
        <w:tc>
          <w:tcPr>
            <w:tcW w:w="845" w:type="dxa"/>
            <w:shd w:val="clear" w:color="auto" w:fill="auto"/>
          </w:tcPr>
          <w:p w:rsidR="005B32FD" w:rsidRPr="00AE56D0" w:rsidRDefault="005B32FD" w:rsidP="008B5A79">
            <w:pPr>
              <w:rPr>
                <w:rFonts w:ascii="GHEA Grapalat" w:hAnsi="GHEA Grapalat"/>
                <w:sz w:val="20"/>
                <w:lang w:val="hy-AM"/>
              </w:rPr>
            </w:pPr>
          </w:p>
        </w:tc>
        <w:tc>
          <w:tcPr>
            <w:tcW w:w="5817" w:type="dxa"/>
            <w:shd w:val="clear" w:color="auto" w:fill="auto"/>
          </w:tcPr>
          <w:p w:rsidR="005B32FD" w:rsidRPr="00AE56D0" w:rsidRDefault="005B32FD" w:rsidP="008B5A79">
            <w:pPr>
              <w:rPr>
                <w:rFonts w:ascii="GHEA Grapalat" w:hAnsi="GHEA Grapalat"/>
                <w:sz w:val="20"/>
                <w:szCs w:val="20"/>
                <w:lang w:val="hy-AM"/>
              </w:rPr>
            </w:pPr>
            <w:r w:rsidRPr="00AE56D0">
              <w:rPr>
                <w:rFonts w:ascii="GHEA Grapalat" w:hAnsi="GHEA Grapalat" w:cs="Sylfaen"/>
                <w:color w:val="000000"/>
                <w:sz w:val="18"/>
                <w:szCs w:val="18"/>
                <w:lang w:val="hy-AM"/>
              </w:rPr>
              <w:t xml:space="preserve">Хлеб: Изготовлен из смеси пшеницы высшего сорта и пшеницы 1-го сорта, АСТ 31-99 или эквивалент. Влажность: 2,5-3,5, вес: 500 гр/- с допуском 3. %, пористость не менее 65% в бумажный или полиэтиленовый пакет большего размера. Общие обязательные условия на продукцию: Безопасность, маркировка и упаковка согласно Решению Комиссии Таможенного союза от 9 декабря 2011 г. № 880 «О безопасности пищевой продукции» (ТС 021/2011), Таможенной службы. Профсоюзная комиссия 2011 «Продовольственные товары, их в части маркировки» (ТК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 58 (ТК ТС 029/2011). 2012), Постановление Комиссии Таможенного союза от 16 августа 2011 № 769 «О безопасности упаковки». (МУ ТС 005/2011) технических </w:t>
            </w:r>
            <w:r w:rsidRPr="00AE56D0">
              <w:rPr>
                <w:rFonts w:ascii="GHEA Grapalat" w:hAnsi="GHEA Grapalat" w:cs="Sylfaen"/>
                <w:color w:val="000000"/>
                <w:sz w:val="18"/>
                <w:szCs w:val="18"/>
                <w:lang w:val="hy-AM"/>
              </w:rPr>
              <w:lastRenderedPageBreak/>
              <w:t>регламентов, Закона Республики Армения «О безопасности пищевых продуктов». Маркировка: разборчивая. Оставшийся срок годности не менее 90%. Доставка осуществляется каждый рабочий день с 08:30 до 09:00. В случае доставки хлеба, в случае несоответствия техническим характеристикам или условиям поставки, устанавливается максимум 30 минут на исправление несоответствия. -согласие.</w:t>
            </w:r>
            <w:r w:rsidRPr="00AE56D0">
              <w:rPr>
                <w:rFonts w:ascii="GHEA Grapalat" w:hAnsi="GHEA Grapalat"/>
                <w:color w:val="000000"/>
                <w:sz w:val="18"/>
                <w:szCs w:val="18"/>
                <w:lang w:val="hy-AM"/>
              </w:rPr>
              <w:t xml:space="preserve">  </w:t>
            </w:r>
          </w:p>
        </w:tc>
        <w:tc>
          <w:tcPr>
            <w:tcW w:w="672" w:type="dxa"/>
            <w:shd w:val="clear" w:color="auto" w:fill="auto"/>
          </w:tcPr>
          <w:p w:rsidR="005B32FD" w:rsidRPr="00AE56D0" w:rsidRDefault="005B32FD" w:rsidP="008B5A79">
            <w:pPr>
              <w:jc w:val="center"/>
              <w:rPr>
                <w:rFonts w:ascii="GHEA Grapalat" w:hAnsi="GHEA Grapalat"/>
                <w:sz w:val="20"/>
                <w:lang w:val="hy-AM"/>
              </w:rPr>
            </w:pPr>
            <w:r w:rsidRPr="00AE56D0">
              <w:rPr>
                <w:rFonts w:ascii="GHEA Grapalat" w:hAnsi="GHEA Grapalat"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5B32FD" w:rsidRPr="00AE56D0" w:rsidRDefault="005B32FD" w:rsidP="008B5A79">
            <w:pPr>
              <w:rPr>
                <w:rFonts w:ascii="GHEA Grapalat" w:hAnsi="GHEA Grapalat"/>
                <w:sz w:val="20"/>
              </w:rPr>
            </w:pPr>
            <w:r w:rsidRPr="00AE56D0">
              <w:rPr>
                <w:rFonts w:ascii="GHEA Grapalat" w:hAnsi="GHEA Grapalat" w:cs="Calibri"/>
                <w:color w:val="000000"/>
                <w:sz w:val="20"/>
                <w:szCs w:val="20"/>
              </w:rPr>
              <w:t>350</w:t>
            </w:r>
          </w:p>
        </w:tc>
        <w:tc>
          <w:tcPr>
            <w:tcW w:w="955" w:type="dxa"/>
            <w:tcBorders>
              <w:top w:val="nil"/>
              <w:left w:val="single" w:sz="4" w:space="0" w:color="auto"/>
              <w:bottom w:val="single" w:sz="4" w:space="0" w:color="auto"/>
              <w:right w:val="single" w:sz="4" w:space="0" w:color="auto"/>
            </w:tcBorders>
            <w:shd w:val="clear" w:color="auto" w:fill="auto"/>
            <w:vAlign w:val="bottom"/>
          </w:tcPr>
          <w:p w:rsidR="005B32FD" w:rsidRPr="00AE56D0" w:rsidRDefault="005B32FD" w:rsidP="008B5A79">
            <w:pPr>
              <w:rPr>
                <w:rFonts w:ascii="GHEA Grapalat" w:hAnsi="GHEA Grapalat"/>
                <w:sz w:val="20"/>
              </w:rPr>
            </w:pPr>
            <w:r w:rsidRPr="00AE56D0">
              <w:rPr>
                <w:rFonts w:ascii="GHEA Grapalat" w:hAnsi="GHEA Grapalat"/>
                <w:sz w:val="20"/>
              </w:rPr>
              <w:t>1260000</w:t>
            </w:r>
          </w:p>
        </w:tc>
        <w:tc>
          <w:tcPr>
            <w:tcW w:w="851" w:type="dxa"/>
            <w:tcBorders>
              <w:top w:val="nil"/>
              <w:left w:val="single" w:sz="4" w:space="0" w:color="auto"/>
              <w:bottom w:val="single" w:sz="4" w:space="0" w:color="auto"/>
              <w:right w:val="single" w:sz="4" w:space="0" w:color="auto"/>
            </w:tcBorders>
            <w:shd w:val="clear" w:color="auto" w:fill="auto"/>
            <w:vAlign w:val="bottom"/>
          </w:tcPr>
          <w:p w:rsidR="005B32FD" w:rsidRPr="00AE56D0" w:rsidRDefault="005B32FD" w:rsidP="008B5A79">
            <w:pPr>
              <w:jc w:val="center"/>
              <w:rPr>
                <w:rFonts w:ascii="GHEA Grapalat" w:hAnsi="GHEA Grapalat"/>
                <w:sz w:val="20"/>
                <w:lang w:val="hy-AM"/>
              </w:rPr>
            </w:pPr>
            <w:r w:rsidRPr="00AE56D0">
              <w:rPr>
                <w:rFonts w:ascii="GHEA Grapalat" w:hAnsi="GHEA Grapalat" w:cs="Calibri"/>
                <w:color w:val="000000"/>
                <w:sz w:val="16"/>
                <w:szCs w:val="16"/>
              </w:rPr>
              <w:t>3600</w:t>
            </w:r>
          </w:p>
        </w:tc>
        <w:tc>
          <w:tcPr>
            <w:tcW w:w="1134" w:type="dxa"/>
            <w:tcBorders>
              <w:bottom w:val="single" w:sz="4" w:space="0" w:color="auto"/>
            </w:tcBorders>
            <w:shd w:val="clear" w:color="auto" w:fill="auto"/>
          </w:tcPr>
          <w:p w:rsidR="005B32FD" w:rsidRPr="00034BFB" w:rsidRDefault="005B32FD" w:rsidP="008B5A79">
            <w:pPr>
              <w:rPr>
                <w:rFonts w:ascii="GHEA Grapalat" w:hAnsi="GHEA Grapalat"/>
              </w:rPr>
            </w:pPr>
            <w:r w:rsidRPr="00AE56D0">
              <w:rPr>
                <w:rFonts w:ascii="GHEA Grapalat" w:hAnsi="GHEA Grapalat" w:cs="Sylfaen"/>
                <w:sz w:val="16"/>
                <w:szCs w:val="16"/>
                <w:lang w:val="hy-AM"/>
              </w:rPr>
              <w:t>Веди</w:t>
            </w:r>
            <w:r w:rsidR="00034BFB">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5B32FD" w:rsidRPr="00AE56D0" w:rsidRDefault="005B32FD" w:rsidP="008B5A79">
            <w:pPr>
              <w:jc w:val="center"/>
              <w:rPr>
                <w:rFonts w:ascii="GHEA Grapalat" w:hAnsi="GHEA Grapalat"/>
                <w:sz w:val="20"/>
                <w:lang w:val="hy-AM"/>
              </w:rPr>
            </w:pPr>
            <w:r w:rsidRPr="00AE56D0">
              <w:rPr>
                <w:rFonts w:ascii="GHEA Grapalat" w:hAnsi="GHEA Grapalat" w:cs="Calibri"/>
                <w:color w:val="000000"/>
                <w:sz w:val="16"/>
                <w:szCs w:val="16"/>
              </w:rPr>
              <w:t>3600</w:t>
            </w:r>
          </w:p>
        </w:tc>
        <w:tc>
          <w:tcPr>
            <w:tcW w:w="1510" w:type="dxa"/>
            <w:shd w:val="clear" w:color="auto" w:fill="auto"/>
          </w:tcPr>
          <w:p w:rsidR="005B32FD" w:rsidRPr="00AE56D0" w:rsidRDefault="005B32FD" w:rsidP="008B5A79">
            <w:pPr>
              <w:rPr>
                <w:rFonts w:ascii="GHEA Grapalat" w:hAnsi="GHEA Grapalat"/>
                <w:sz w:val="20"/>
                <w:lang w:val="hy-AM"/>
              </w:rPr>
            </w:pPr>
            <w:r w:rsidRPr="00AE56D0">
              <w:rPr>
                <w:rFonts w:ascii="GHEA Grapalat" w:hAnsi="GHEA Grapalat"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034BFB" w:rsidRPr="00AE56D0" w:rsidTr="005B32FD">
        <w:trPr>
          <w:trHeight w:val="153"/>
        </w:trPr>
        <w:tc>
          <w:tcPr>
            <w:tcW w:w="927" w:type="dxa"/>
            <w:shd w:val="clear" w:color="auto" w:fill="auto"/>
          </w:tcPr>
          <w:p w:rsidR="00034BFB" w:rsidRPr="00AE56D0" w:rsidRDefault="00034BFB" w:rsidP="008B5A79">
            <w:pPr>
              <w:ind w:left="360"/>
              <w:rPr>
                <w:rFonts w:ascii="GHEA Grapalat" w:hAnsi="GHEA Grapalat"/>
                <w:sz w:val="20"/>
              </w:rPr>
            </w:pPr>
            <w:r>
              <w:rPr>
                <w:rFonts w:ascii="GHEA Grapalat" w:hAnsi="GHEA Grapalat"/>
                <w:sz w:val="20"/>
              </w:rPr>
              <w:lastRenderedPageBreak/>
              <w:t>3</w:t>
            </w:r>
          </w:p>
        </w:tc>
        <w:tc>
          <w:tcPr>
            <w:tcW w:w="117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olor w:val="000000"/>
                <w:sz w:val="20"/>
                <w:szCs w:val="20"/>
              </w:rPr>
              <w:t>15811130</w:t>
            </w:r>
          </w:p>
        </w:tc>
        <w:tc>
          <w:tcPr>
            <w:tcW w:w="1022"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sz w:val="20"/>
                <w:szCs w:val="20"/>
              </w:rPr>
              <w:t>булочка</w:t>
            </w:r>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18"/>
                <w:szCs w:val="18"/>
                <w:lang w:val="hy-AM"/>
              </w:rPr>
              <w:t>Булочки</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свежий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местный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 изюмом</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запеченный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высокий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вроде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муки</w:t>
            </w:r>
            <w:r w:rsidRPr="00AE56D0">
              <w:rPr>
                <w:rFonts w:ascii="GHEA Grapalat" w:hAnsi="GHEA Grapalat"/>
                <w:color w:val="000000"/>
                <w:sz w:val="18"/>
                <w:szCs w:val="18"/>
                <w:lang w:val="hy-AM"/>
              </w:rPr>
              <w:t xml:space="preserve">, 1 штука,   </w:t>
            </w:r>
            <w:r w:rsidRPr="00AE56D0">
              <w:rPr>
                <w:rFonts w:ascii="GHEA Grapalat" w:hAnsi="GHEA Grapalat" w:cs="Sylfaen"/>
                <w:color w:val="000000"/>
                <w:sz w:val="18"/>
                <w:szCs w:val="18"/>
                <w:lang w:val="hy-AM"/>
              </w:rPr>
              <w:t>кусок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масса:</w:t>
            </w:r>
            <w:r w:rsidRPr="00AE56D0">
              <w:rPr>
                <w:rFonts w:ascii="GHEA Grapalat" w:hAnsi="GHEA Grapalat"/>
                <w:color w:val="000000"/>
                <w:sz w:val="18"/>
                <w:szCs w:val="18"/>
                <w:lang w:val="hy-AM"/>
              </w:rPr>
              <w:t xml:space="preserve">    60:</w:t>
            </w:r>
            <w:r w:rsidRPr="00AE56D0">
              <w:rPr>
                <w:rFonts w:ascii="GHEA Grapalat" w:hAnsi="GHEA Grapalat" w:cs="Sylfaen"/>
                <w:color w:val="000000"/>
                <w:sz w:val="18"/>
                <w:szCs w:val="18"/>
                <w:lang w:val="hy-AM"/>
              </w:rPr>
              <w:t>с:</w:t>
            </w:r>
            <w:r w:rsidRPr="00AE56D0">
              <w:rPr>
                <w:rFonts w:ascii="GHEA Grapalat" w:hAnsi="GHEA Grapalat"/>
                <w:color w:val="000000"/>
                <w:sz w:val="18"/>
                <w:szCs w:val="18"/>
                <w:lang w:val="hy-AM"/>
              </w:rPr>
              <w:t>/ + - 3:</w:t>
            </w:r>
            <w:r w:rsidRPr="00AE56D0">
              <w:rPr>
                <w:rFonts w:ascii="GHEA Grapalat" w:hAnsi="GHEA Grapalat" w:cs="Sylfaen"/>
                <w:color w:val="000000"/>
                <w:sz w:val="18"/>
                <w:szCs w:val="18"/>
                <w:lang w:val="hy-AM"/>
              </w:rPr>
              <w:t>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местный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производство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Должен?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быть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свежий</w:t>
            </w:r>
            <w:r w:rsidRPr="00AE56D0">
              <w:rPr>
                <w:rFonts w:ascii="GHEA Grapalat" w:hAnsi="GHEA Grapalat"/>
                <w:color w:val="000000"/>
                <w:sz w:val="18"/>
                <w:szCs w:val="18"/>
                <w:lang w:val="hy-AM"/>
              </w:rPr>
              <w:t xml:space="preserve"> </w:t>
            </w:r>
            <w:r w:rsidRPr="00AE56D0">
              <w:rPr>
                <w:rFonts w:ascii="GHEA Grapalat" w:hAnsi="GHEA Grapalat" w:cs="Sylfaen"/>
                <w:sz w:val="20"/>
                <w:szCs w:val="20"/>
                <w:lang w:val="hy-AM"/>
              </w:rPr>
              <w:t>, запеченный</w:t>
            </w:r>
            <w:r w:rsidRPr="00AE56D0">
              <w:rPr>
                <w:rFonts w:ascii="GHEA Grapalat" w:hAnsi="GHEA Grapalat" w:cs="Calibri"/>
                <w:sz w:val="20"/>
                <w:szCs w:val="20"/>
                <w:lang w:val="hy-AM"/>
              </w:rPr>
              <w:t xml:space="preserve"> </w:t>
            </w:r>
            <w:r w:rsidRPr="00AE56D0">
              <w:rPr>
                <w:rFonts w:ascii="GHEA Grapalat" w:hAnsi="GHEA Grapalat" w:cs="Sylfaen"/>
                <w:sz w:val="20"/>
                <w:szCs w:val="20"/>
                <w:lang w:val="hy-AM"/>
              </w:rPr>
              <w:t>предложения</w:t>
            </w:r>
            <w:r w:rsidRPr="00AE56D0">
              <w:rPr>
                <w:rFonts w:ascii="GHEA Grapalat" w:hAnsi="GHEA Grapalat" w:cs="Calibri"/>
                <w:sz w:val="20"/>
                <w:szCs w:val="20"/>
                <w:lang w:val="hy-AM"/>
              </w:rPr>
              <w:t xml:space="preserve">  </w:t>
            </w:r>
            <w:r w:rsidRPr="00AE56D0">
              <w:rPr>
                <w:rFonts w:ascii="GHEA Grapalat" w:hAnsi="GHEA Grapalat" w:cs="Sylfaen"/>
                <w:sz w:val="20"/>
                <w:szCs w:val="20"/>
                <w:lang w:val="hy-AM"/>
              </w:rPr>
              <w:t>день</w:t>
            </w:r>
            <w:r w:rsidRPr="00AE56D0">
              <w:rPr>
                <w:rFonts w:ascii="GHEA Grapalat" w:hAnsi="GHEA Grapalat" w:cs="Calibri"/>
                <w:sz w:val="20"/>
                <w:szCs w:val="20"/>
                <w:lang w:val="hy-AM"/>
              </w:rPr>
              <w:t>:</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одобренный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Ярлык: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50</w:t>
            </w:r>
            <w:r w:rsidRPr="00AE56D0">
              <w:rPr>
                <w:rFonts w:ascii="GHEA Grapalat" w:hAnsi="GHEA Grapalat" w:cs="Sylfaen"/>
                <w:color w:val="000000"/>
                <w:sz w:val="18"/>
                <w:szCs w:val="18"/>
                <w:lang w:val="hy-AM"/>
              </w:rPr>
              <w:t>минута</w:t>
            </w:r>
            <w:r w:rsidRPr="00AE56D0">
              <w:rPr>
                <w:rFonts w:ascii="GHEA Grapalat" w:hAnsi="GHEA Grapalat"/>
                <w:color w:val="000000"/>
                <w:sz w:val="18"/>
                <w:szCs w:val="18"/>
                <w:lang w:val="hy-AM"/>
              </w:rPr>
              <w:t>:</w:t>
            </w:r>
          </w:p>
        </w:tc>
        <w:tc>
          <w:tcPr>
            <w:tcW w:w="672" w:type="dxa"/>
            <w:shd w:val="clear" w:color="auto" w:fill="auto"/>
          </w:tcPr>
          <w:p w:rsidR="00034BFB" w:rsidRPr="00AE56D0" w:rsidRDefault="00034BFB" w:rsidP="008B5A79">
            <w:pPr>
              <w:jc w:val="center"/>
              <w:rPr>
                <w:rFonts w:ascii="GHEA Grapalat" w:hAnsi="GHEA Grapalat"/>
                <w:sz w:val="20"/>
                <w:lang w:val="hy-AM"/>
              </w:rPr>
            </w:pPr>
            <w:r>
              <w:rPr>
                <w:rFonts w:ascii="GHEA Grapalat" w:hAnsi="GHEA Grapalat" w:cs="Sylfaen"/>
                <w:sz w:val="20"/>
                <w:szCs w:val="20"/>
              </w:rPr>
              <w:t>гр</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lang w:val="hy-AM"/>
              </w:rPr>
            </w:pPr>
            <w:r>
              <w:rPr>
                <w:rFonts w:ascii="GHEA Grapalat" w:hAnsi="GHEA Grapalat" w:cs="Calibri"/>
                <w:color w:val="000000"/>
                <w:sz w:val="20"/>
                <w:szCs w:val="20"/>
              </w:rPr>
              <w:t>120</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sz w:val="20"/>
              </w:rPr>
              <w:t>192000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1600</w:t>
            </w:r>
          </w:p>
        </w:tc>
        <w:tc>
          <w:tcPr>
            <w:tcW w:w="1134" w:type="dxa"/>
            <w:tcBorders>
              <w:top w:val="single" w:sz="4" w:space="0" w:color="auto"/>
              <w:left w:val="nil"/>
              <w:bottom w:val="single" w:sz="4" w:space="0" w:color="auto"/>
              <w:right w:val="nil"/>
            </w:tcBorders>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1600</w:t>
            </w:r>
          </w:p>
        </w:tc>
        <w:tc>
          <w:tcPr>
            <w:tcW w:w="151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034BFB" w:rsidRPr="00AE56D0" w:rsidTr="005B32FD">
        <w:trPr>
          <w:trHeight w:val="153"/>
        </w:trPr>
        <w:tc>
          <w:tcPr>
            <w:tcW w:w="927" w:type="dxa"/>
            <w:shd w:val="clear" w:color="auto" w:fill="auto"/>
          </w:tcPr>
          <w:p w:rsidR="00034BFB" w:rsidRPr="00AE56D0" w:rsidRDefault="00034BFB" w:rsidP="008B5A79">
            <w:pPr>
              <w:ind w:left="360"/>
              <w:rPr>
                <w:rFonts w:ascii="GHEA Grapalat" w:hAnsi="GHEA Grapalat"/>
                <w:sz w:val="20"/>
              </w:rPr>
            </w:pPr>
            <w:r>
              <w:rPr>
                <w:rFonts w:ascii="GHEA Grapalat" w:hAnsi="GHEA Grapalat"/>
                <w:sz w:val="20"/>
              </w:rPr>
              <w:t>4</w:t>
            </w:r>
          </w:p>
        </w:tc>
        <w:tc>
          <w:tcPr>
            <w:tcW w:w="1170" w:type="dxa"/>
            <w:shd w:val="clear" w:color="auto" w:fill="auto"/>
          </w:tcPr>
          <w:p w:rsidR="00034BFB" w:rsidRPr="00AE56D0" w:rsidRDefault="00034BFB" w:rsidP="008B5A79">
            <w:pPr>
              <w:rPr>
                <w:rFonts w:ascii="GHEA Grapalat" w:hAnsi="GHEA Grapalat"/>
                <w:color w:val="000000"/>
                <w:sz w:val="20"/>
                <w:szCs w:val="20"/>
              </w:rPr>
            </w:pPr>
            <w:r w:rsidRPr="00AE56D0">
              <w:rPr>
                <w:rFonts w:ascii="GHEA Grapalat" w:hAnsi="GHEA Grapalat"/>
                <w:color w:val="000000"/>
                <w:sz w:val="20"/>
                <w:szCs w:val="20"/>
              </w:rPr>
              <w:t>15851100</w:t>
            </w:r>
          </w:p>
        </w:tc>
        <w:tc>
          <w:tcPr>
            <w:tcW w:w="1022" w:type="dxa"/>
            <w:shd w:val="clear" w:color="auto" w:fill="auto"/>
          </w:tcPr>
          <w:p w:rsidR="00034BFB" w:rsidRPr="00AE56D0" w:rsidRDefault="00034BFB" w:rsidP="008B5A79">
            <w:pPr>
              <w:rPr>
                <w:rFonts w:ascii="GHEA Grapalat" w:hAnsi="GHEA Grapalat" w:cs="Sylfaen"/>
                <w:sz w:val="20"/>
                <w:szCs w:val="20"/>
              </w:rPr>
            </w:pPr>
            <w:r w:rsidRPr="00AE56D0">
              <w:rPr>
                <w:rFonts w:ascii="GHEA Grapalat" w:hAnsi="GHEA Grapalat" w:cs="Sylfaen"/>
                <w:sz w:val="20"/>
                <w:szCs w:val="20"/>
              </w:rPr>
              <w:t>макароны</w:t>
            </w:r>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cs="Sylfaen"/>
                <w:color w:val="000000"/>
                <w:sz w:val="18"/>
                <w:szCs w:val="18"/>
                <w:lang w:val="hy-AM"/>
              </w:rPr>
            </w:pPr>
            <w:r w:rsidRPr="00AE56D0">
              <w:rPr>
                <w:rFonts w:ascii="GHEA Grapalat" w:hAnsi="GHEA Grapalat" w:cs="Sylfaen"/>
                <w:color w:val="000000"/>
                <w:sz w:val="18"/>
                <w:szCs w:val="18"/>
                <w:lang w:val="hy-AM"/>
              </w:rPr>
              <w:t>макароны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непоколебимый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теста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31743-2012</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5:00</w:t>
            </w:r>
            <w:r w:rsidRPr="00AE56D0">
              <w:rPr>
                <w:rFonts w:ascii="GHEA Grapalat" w:hAnsi="GHEA Grapalat" w:cs="Sylfaen"/>
                <w:color w:val="000000"/>
                <w:sz w:val="18"/>
                <w:szCs w:val="18"/>
                <w:lang w:val="hy-AM"/>
              </w:rPr>
              <w:t>кг</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полиэтилен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воздухонепроницаемый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упаковке или в мешках до 20 кг.</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Андро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теста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макарон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влажность</w:t>
            </w:r>
            <w:r w:rsidRPr="00AE56D0">
              <w:rPr>
                <w:rFonts w:ascii="GHEA Grapalat" w:hAnsi="GHEA Grapalat"/>
                <w:color w:val="000000"/>
                <w:sz w:val="18"/>
                <w:szCs w:val="18"/>
                <w:lang w:val="hy-AM"/>
              </w:rPr>
              <w:t>11%-</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серый</w:t>
            </w:r>
            <w:r w:rsidRPr="00AE56D0">
              <w:rPr>
                <w:rFonts w:ascii="GHEA Grapalat" w:hAnsi="GHEA Grapalat"/>
                <w:color w:val="000000"/>
                <w:sz w:val="18"/>
                <w:szCs w:val="18"/>
                <w:lang w:val="hy-AM"/>
              </w:rPr>
              <w:t>2.1:</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кислотность</w:t>
            </w:r>
            <w:r w:rsidRPr="00AE56D0">
              <w:rPr>
                <w:rFonts w:ascii="GHEA Grapalat" w:hAnsi="GHEA Grapalat"/>
                <w:color w:val="000000"/>
                <w:sz w:val="18"/>
                <w:szCs w:val="18"/>
                <w:lang w:val="hy-AM"/>
              </w:rPr>
              <w:t>4%-</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 вредителями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загрязнение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допустимый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для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запланировано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полиэтилен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пленкой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маркировкой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твердый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жесткий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пшеницы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высокий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вроде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муки</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Производство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только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вакуум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 станками</w:t>
            </w:r>
            <w:r w:rsidRPr="00AE56D0">
              <w:rPr>
                <w:rFonts w:ascii="GHEA Grapalat" w:hAnsi="GHEA Grapalat"/>
                <w:color w:val="000000"/>
                <w:sz w:val="18"/>
                <w:szCs w:val="18"/>
                <w:lang w:val="hy-AM"/>
              </w:rPr>
              <w:t>(25%</w:t>
            </w:r>
            <w:r w:rsidRPr="00AE56D0">
              <w:rPr>
                <w:rFonts w:ascii="GHEA Grapalat" w:hAnsi="GHEA Grapalat" w:cs="Sylfaen"/>
                <w:color w:val="000000"/>
                <w:sz w:val="18"/>
                <w:szCs w:val="18"/>
                <w:lang w:val="hy-AM"/>
              </w:rPr>
              <w:t>трубчатый</w:t>
            </w:r>
            <w:r w:rsidRPr="00AE56D0">
              <w:rPr>
                <w:rFonts w:ascii="GHEA Grapalat" w:hAnsi="GHEA Grapalat"/>
                <w:color w:val="000000"/>
                <w:sz w:val="18"/>
                <w:szCs w:val="18"/>
                <w:lang w:val="hy-AM"/>
              </w:rPr>
              <w:t>, 25%</w:t>
            </w:r>
            <w:r w:rsidRPr="00AE56D0">
              <w:rPr>
                <w:rFonts w:ascii="GHEA Grapalat" w:hAnsi="GHEA Grapalat" w:cs="Sylfaen"/>
                <w:color w:val="000000"/>
                <w:sz w:val="18"/>
                <w:szCs w:val="18"/>
                <w:lang w:val="hy-AM"/>
              </w:rPr>
              <w:t>помнить</w:t>
            </w:r>
            <w:r w:rsidRPr="00AE56D0">
              <w:rPr>
                <w:rFonts w:ascii="GHEA Grapalat" w:hAnsi="GHEA Grapalat"/>
                <w:color w:val="000000"/>
                <w:sz w:val="18"/>
                <w:szCs w:val="18"/>
                <w:lang w:val="hy-AM"/>
              </w:rPr>
              <w:t>, 25%</w:t>
            </w:r>
            <w:r w:rsidRPr="00AE56D0">
              <w:rPr>
                <w:rFonts w:ascii="GHEA Grapalat" w:hAnsi="GHEA Grapalat" w:cs="Sylfaen"/>
                <w:color w:val="000000"/>
                <w:sz w:val="18"/>
                <w:szCs w:val="18"/>
                <w:lang w:val="hy-AM"/>
              </w:rPr>
              <w:t>спиральный</w:t>
            </w:r>
            <w:r w:rsidRPr="00AE56D0">
              <w:rPr>
                <w:rFonts w:ascii="GHEA Grapalat" w:hAnsi="GHEA Grapalat"/>
                <w:color w:val="000000"/>
                <w:sz w:val="18"/>
                <w:szCs w:val="18"/>
                <w:lang w:val="hy-AM"/>
              </w:rPr>
              <w:t>, 25%</w:t>
            </w:r>
            <w:r w:rsidRPr="00AE56D0">
              <w:rPr>
                <w:rFonts w:ascii="GHEA Grapalat" w:hAnsi="GHEA Grapalat" w:cs="Sylfaen"/>
                <w:color w:val="000000"/>
                <w:sz w:val="18"/>
                <w:szCs w:val="18"/>
                <w:lang w:val="hy-AM"/>
              </w:rPr>
              <w:t>пружинистый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90%</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производство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даты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12:00</w:t>
            </w:r>
            <w:r w:rsidRPr="00AE56D0">
              <w:rPr>
                <w:rFonts w:ascii="GHEA Grapalat" w:hAnsi="GHEA Grapalat" w:cs="Sylfaen"/>
                <w:color w:val="000000"/>
                <w:sz w:val="18"/>
                <w:szCs w:val="18"/>
                <w:lang w:val="hy-AM"/>
              </w:rPr>
              <w:t>месяц</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одобренный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874:</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зерна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015/2011)</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&gt;&gt;:</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разборчиво.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034BFB" w:rsidRPr="00AE56D0" w:rsidRDefault="00034BFB" w:rsidP="008B5A79">
            <w:pPr>
              <w:jc w:val="center"/>
              <w:rPr>
                <w:rFonts w:ascii="GHEA Grapalat" w:hAnsi="GHEA Grapalat" w:cs="Sylfaen"/>
                <w:sz w:val="20"/>
                <w:szCs w:val="20"/>
              </w:rPr>
            </w:pPr>
            <w:r w:rsidRPr="00AE56D0">
              <w:rPr>
                <w:rFonts w:ascii="GHEA Grapalat" w:hAnsi="GHEA Grapalat"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cs="Calibri"/>
                <w:color w:val="000000"/>
                <w:sz w:val="20"/>
                <w:szCs w:val="20"/>
              </w:rPr>
            </w:pPr>
            <w:r w:rsidRPr="00AE56D0">
              <w:rPr>
                <w:rFonts w:ascii="GHEA Grapalat" w:hAnsi="GHEA Grapalat" w:cs="Calibri"/>
                <w:color w:val="000000"/>
                <w:sz w:val="20"/>
                <w:szCs w:val="20"/>
              </w:rPr>
              <w:t>300</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sz w:val="20"/>
              </w:rPr>
              <w:t>90000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cs="Calibri"/>
                <w:color w:val="000000"/>
                <w:sz w:val="16"/>
                <w:szCs w:val="16"/>
              </w:rPr>
            </w:pPr>
            <w:r w:rsidRPr="00AE56D0">
              <w:rPr>
                <w:rFonts w:ascii="GHEA Grapalat" w:hAnsi="GHEA Grapalat" w:cs="Calibri"/>
                <w:color w:val="000000"/>
                <w:sz w:val="16"/>
                <w:szCs w:val="16"/>
              </w:rPr>
              <w:t>300</w:t>
            </w:r>
          </w:p>
        </w:tc>
        <w:tc>
          <w:tcPr>
            <w:tcW w:w="1134" w:type="dxa"/>
            <w:tcBorders>
              <w:top w:val="single" w:sz="4" w:space="0" w:color="auto"/>
              <w:left w:val="nil"/>
              <w:bottom w:val="single" w:sz="4" w:space="0" w:color="auto"/>
              <w:right w:val="nil"/>
            </w:tcBorders>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cs="Calibri"/>
                <w:color w:val="000000"/>
                <w:sz w:val="16"/>
                <w:szCs w:val="16"/>
              </w:rPr>
            </w:pPr>
            <w:r w:rsidRPr="00AE56D0">
              <w:rPr>
                <w:rFonts w:ascii="GHEA Grapalat" w:hAnsi="GHEA Grapalat" w:cs="Calibri"/>
                <w:color w:val="000000"/>
                <w:sz w:val="16"/>
                <w:szCs w:val="16"/>
              </w:rPr>
              <w:t>300</w:t>
            </w:r>
          </w:p>
        </w:tc>
        <w:tc>
          <w:tcPr>
            <w:tcW w:w="1510" w:type="dxa"/>
            <w:shd w:val="clear" w:color="auto" w:fill="auto"/>
          </w:tcPr>
          <w:p w:rsidR="00034BFB" w:rsidRPr="00AE56D0" w:rsidRDefault="00034BFB" w:rsidP="008B5A79">
            <w:pPr>
              <w:rPr>
                <w:rFonts w:ascii="GHEA Grapalat" w:hAnsi="GHEA Grapalat" w:cs="Sylfaen"/>
                <w:sz w:val="16"/>
                <w:szCs w:val="16"/>
                <w:lang w:val="hy-AM"/>
              </w:rPr>
            </w:pPr>
            <w:r w:rsidRPr="00AE56D0">
              <w:rPr>
                <w:rFonts w:ascii="GHEA Grapalat" w:hAnsi="GHEA Grapalat"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034BFB" w:rsidRPr="00AE56D0" w:rsidTr="005B32FD">
        <w:trPr>
          <w:trHeight w:val="153"/>
        </w:trPr>
        <w:tc>
          <w:tcPr>
            <w:tcW w:w="927" w:type="dxa"/>
            <w:shd w:val="clear" w:color="auto" w:fill="auto"/>
          </w:tcPr>
          <w:p w:rsidR="00034BFB" w:rsidRPr="00AE56D0" w:rsidRDefault="00034BFB" w:rsidP="005B32FD">
            <w:pPr>
              <w:ind w:left="360"/>
              <w:rPr>
                <w:rFonts w:ascii="GHEA Grapalat" w:hAnsi="GHEA Grapalat"/>
                <w:sz w:val="20"/>
              </w:rPr>
            </w:pPr>
            <w:r>
              <w:rPr>
                <w:rFonts w:ascii="GHEA Grapalat" w:hAnsi="GHEA Grapalat"/>
                <w:sz w:val="20"/>
              </w:rPr>
              <w:lastRenderedPageBreak/>
              <w:t>5</w:t>
            </w:r>
          </w:p>
        </w:tc>
        <w:tc>
          <w:tcPr>
            <w:tcW w:w="117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olor w:val="000000"/>
                <w:sz w:val="20"/>
                <w:szCs w:val="20"/>
              </w:rPr>
              <w:t>15831000</w:t>
            </w:r>
          </w:p>
        </w:tc>
        <w:tc>
          <w:tcPr>
            <w:tcW w:w="1022"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sz w:val="20"/>
                <w:szCs w:val="20"/>
              </w:rPr>
              <w:t>Сахар</w:t>
            </w:r>
            <w:r w:rsidRPr="00AE56D0">
              <w:rPr>
                <w:rFonts w:ascii="GHEA Grapalat" w:hAnsi="GHEA Grapalat"/>
                <w:sz w:val="20"/>
                <w:szCs w:val="20"/>
              </w:rPr>
              <w:t xml:space="preserve">  </w:t>
            </w:r>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sz w:val="16"/>
                <w:szCs w:val="16"/>
                <w:lang w:val="hy-AM"/>
              </w:rPr>
              <w:t>белый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цвет</w:t>
            </w:r>
            <w:r w:rsidRPr="00AE56D0">
              <w:rPr>
                <w:rFonts w:ascii="GHEA Grapalat" w:hAnsi="GHEA Grapalat" w:cs="Arial"/>
                <w:sz w:val="16"/>
                <w:szCs w:val="16"/>
                <w:lang w:val="hy-AM"/>
              </w:rPr>
              <w:t>,</w:t>
            </w:r>
            <w:r w:rsidRPr="00AE56D0">
              <w:rPr>
                <w:rFonts w:ascii="GHEA Grapalat" w:hAnsi="GHEA Grapalat" w:cs="Sylfaen"/>
                <w:sz w:val="16"/>
                <w:szCs w:val="16"/>
                <w:lang w:val="hy-AM"/>
              </w:rPr>
              <w:t>Сорун</w:t>
            </w:r>
            <w:r w:rsidRPr="00AE56D0">
              <w:rPr>
                <w:rFonts w:ascii="GHEA Grapalat" w:hAnsi="GHEA Grapalat" w:cs="Arial"/>
                <w:sz w:val="16"/>
                <w:szCs w:val="16"/>
                <w:lang w:val="hy-AM"/>
              </w:rPr>
              <w:t>,</w:t>
            </w:r>
            <w:r w:rsidRPr="00AE56D0">
              <w:rPr>
                <w:rFonts w:ascii="GHEA Grapalat" w:hAnsi="GHEA Grapalat" w:cs="Sylfaen"/>
                <w:sz w:val="16"/>
                <w:szCs w:val="16"/>
                <w:lang w:val="hy-AM"/>
              </w:rPr>
              <w:t>сладкий</w:t>
            </w:r>
            <w:r w:rsidRPr="00AE56D0">
              <w:rPr>
                <w:rFonts w:ascii="GHEA Grapalat" w:hAnsi="GHEA Grapalat" w:cs="Arial"/>
                <w:sz w:val="16"/>
                <w:szCs w:val="16"/>
                <w:lang w:val="hy-AM"/>
              </w:rPr>
              <w:t>,</w:t>
            </w:r>
            <w:r w:rsidRPr="00AE56D0">
              <w:rPr>
                <w:rFonts w:ascii="GHEA Grapalat" w:hAnsi="GHEA Grapalat" w:cs="Sylfaen"/>
                <w:sz w:val="16"/>
                <w:szCs w:val="16"/>
                <w:lang w:val="hy-AM"/>
              </w:rPr>
              <w:t>сухой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в состоянии</w:t>
            </w:r>
            <w:r w:rsidRPr="00AE56D0">
              <w:rPr>
                <w:rFonts w:ascii="GHEA Grapalat" w:hAnsi="GHEA Grapalat" w:cs="Arial"/>
                <w:sz w:val="16"/>
                <w:szCs w:val="16"/>
                <w:lang w:val="hy-AM"/>
              </w:rPr>
              <w:t>,</w:t>
            </w:r>
            <w:r w:rsidRPr="00AE56D0">
              <w:rPr>
                <w:rFonts w:ascii="GHEA Grapalat" w:hAnsi="GHEA Grapalat" w:cs="Sylfaen"/>
                <w:sz w:val="16"/>
                <w:szCs w:val="16"/>
                <w:lang w:val="hy-AM"/>
              </w:rPr>
              <w:t>без</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сторона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по вкусу</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запах</w:t>
            </w:r>
            <w:r w:rsidRPr="00AE56D0">
              <w:rPr>
                <w:rFonts w:ascii="GHEA Grapalat" w:hAnsi="GHEA Grapalat" w:cs="Arial"/>
                <w:sz w:val="16"/>
                <w:szCs w:val="16"/>
                <w:lang w:val="hy-AM"/>
              </w:rPr>
              <w:t>(</w:t>
            </w:r>
            <w:r w:rsidRPr="00AE56D0">
              <w:rPr>
                <w:rFonts w:ascii="GHEA Grapalat" w:hAnsi="GHEA Grapalat" w:cs="Sylfaen"/>
                <w:sz w:val="16"/>
                <w:szCs w:val="16"/>
                <w:lang w:val="hy-AM"/>
              </w:rPr>
              <w:t>как</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сухой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в состоянии</w:t>
            </w:r>
            <w:r w:rsidRPr="00AE56D0">
              <w:rPr>
                <w:rFonts w:ascii="GHEA Grapalat" w:hAnsi="GHEA Grapalat" w:cs="Arial"/>
                <w:sz w:val="16"/>
                <w:szCs w:val="16"/>
                <w:lang w:val="hy-AM"/>
              </w:rPr>
              <w:t>,</w:t>
            </w:r>
            <w:r w:rsidRPr="00AE56D0">
              <w:rPr>
                <w:rFonts w:ascii="GHEA Grapalat" w:hAnsi="GHEA Grapalat" w:cs="Sylfaen"/>
                <w:sz w:val="16"/>
                <w:szCs w:val="16"/>
                <w:lang w:val="hy-AM"/>
              </w:rPr>
              <w:t>так</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электронная почта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в растворе</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фабрика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соответствующий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 маркировкой</w:t>
            </w:r>
            <w:r w:rsidRPr="00AE56D0">
              <w:rPr>
                <w:rFonts w:ascii="GHEA Grapalat" w:hAnsi="GHEA Grapalat"/>
                <w:color w:val="000000"/>
                <w:sz w:val="18"/>
                <w:szCs w:val="18"/>
                <w:lang w:val="hy-AM"/>
              </w:rPr>
              <w:t>:</w:t>
            </w:r>
            <w:r w:rsidRPr="00AE56D0">
              <w:rPr>
                <w:rFonts w:ascii="GHEA Grapalat" w:hAnsi="GHEA Grapalat" w:cs="Sylfaen"/>
                <w:sz w:val="16"/>
                <w:szCs w:val="16"/>
                <w:lang w:val="hy-AM"/>
              </w:rPr>
              <w:t>ГОСТ 33222-2015: Марка ТС-1, ТС-2 или аналог.</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решение</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нуждаться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является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быть</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прозрачный</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без</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нерешенный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осадка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сторона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смесей</w:t>
            </w:r>
            <w:r w:rsidRPr="00AE56D0">
              <w:rPr>
                <w:rFonts w:ascii="GHEA Grapalat" w:hAnsi="GHEA Grapalat" w:cs="Arial"/>
                <w:sz w:val="16"/>
                <w:szCs w:val="16"/>
                <w:lang w:val="hy-AM"/>
              </w:rPr>
              <w:t>,</w:t>
            </w:r>
            <w:r w:rsidRPr="00AE56D0">
              <w:rPr>
                <w:rFonts w:ascii="GHEA Grapalat" w:hAnsi="GHEA Grapalat" w:cs="Sylfaen"/>
                <w:sz w:val="16"/>
                <w:szCs w:val="16"/>
                <w:lang w:val="hy-AM"/>
              </w:rPr>
              <w:t>сахарозы</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массивный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часть</w:t>
            </w:r>
            <w:r w:rsidRPr="00AE56D0">
              <w:rPr>
                <w:rFonts w:ascii="GHEA Grapalat" w:hAnsi="GHEA Grapalat" w:cs="Arial"/>
                <w:sz w:val="16"/>
                <w:szCs w:val="16"/>
                <w:lang w:val="hy-AM"/>
              </w:rPr>
              <w:t>``</w:t>
            </w:r>
            <w:r w:rsidRPr="00AE56D0">
              <w:rPr>
                <w:rFonts w:ascii="GHEA Grapalat" w:hAnsi="GHEA Grapalat"/>
                <w:sz w:val="16"/>
                <w:szCs w:val="16"/>
                <w:lang w:val="hy-AM"/>
              </w:rPr>
              <w:t>99,75%-</w:t>
            </w:r>
            <w:r w:rsidRPr="00AE56D0">
              <w:rPr>
                <w:rFonts w:ascii="GHEA Grapalat" w:hAnsi="GHEA Grapalat" w:cs="Sylfaen"/>
                <w:sz w:val="16"/>
                <w:szCs w:val="16"/>
                <w:lang w:val="hy-AM"/>
              </w:rPr>
              <w:t>от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нет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меньше</w:t>
            </w:r>
            <w:r w:rsidRPr="00AE56D0">
              <w:rPr>
                <w:rFonts w:ascii="GHEA Grapalat" w:hAnsi="GHEA Grapalat" w:cs="Arial"/>
                <w:sz w:val="16"/>
                <w:szCs w:val="16"/>
                <w:lang w:val="hy-AM"/>
              </w:rPr>
              <w:t>(</w:t>
            </w:r>
            <w:r w:rsidRPr="00AE56D0">
              <w:rPr>
                <w:rFonts w:ascii="GHEA Grapalat" w:hAnsi="GHEA Grapalat" w:cs="Sylfaen"/>
                <w:sz w:val="16"/>
                <w:szCs w:val="16"/>
                <w:lang w:val="hy-AM"/>
              </w:rPr>
              <w:t>сухой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материала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включая</w:t>
            </w:r>
            <w:r w:rsidRPr="00AE56D0">
              <w:rPr>
                <w:rFonts w:ascii="GHEA Grapalat" w:hAnsi="GHEA Grapalat" w:cs="Arial"/>
                <w:sz w:val="16"/>
                <w:szCs w:val="16"/>
                <w:lang w:val="hy-AM"/>
              </w:rPr>
              <w:t>),</w:t>
            </w:r>
            <w:r w:rsidRPr="00AE56D0">
              <w:rPr>
                <w:rFonts w:ascii="GHEA Grapalat" w:hAnsi="GHEA Grapalat" w:cs="Sylfaen"/>
                <w:sz w:val="16"/>
                <w:szCs w:val="16"/>
                <w:lang w:val="hy-AM"/>
              </w:rPr>
              <w:t>влаги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массивный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часть</w:t>
            </w:r>
            <w:r w:rsidRPr="00AE56D0">
              <w:rPr>
                <w:rFonts w:ascii="GHEA Grapalat" w:hAnsi="GHEA Grapalat" w:cs="Arial"/>
                <w:sz w:val="16"/>
                <w:szCs w:val="16"/>
                <w:lang w:val="hy-AM"/>
              </w:rPr>
              <w:t>``</w:t>
            </w:r>
            <w:r w:rsidRPr="00AE56D0">
              <w:rPr>
                <w:rFonts w:ascii="GHEA Grapalat" w:hAnsi="GHEA Grapalat"/>
                <w:sz w:val="16"/>
                <w:szCs w:val="16"/>
                <w:lang w:val="hy-AM"/>
              </w:rPr>
              <w:t>0,14%-</w:t>
            </w:r>
            <w:r w:rsidRPr="00AE56D0">
              <w:rPr>
                <w:rFonts w:ascii="GHEA Grapalat" w:hAnsi="GHEA Grapalat" w:cs="Sylfaen"/>
                <w:sz w:val="16"/>
                <w:szCs w:val="16"/>
                <w:lang w:val="hy-AM"/>
              </w:rPr>
              <w:t>от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нет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более</w:t>
            </w:r>
            <w:r w:rsidRPr="00AE56D0">
              <w:rPr>
                <w:rFonts w:ascii="GHEA Grapalat" w:hAnsi="GHEA Grapalat" w:cs="Arial"/>
                <w:sz w:val="16"/>
                <w:szCs w:val="16"/>
                <w:lang w:val="hy-AM"/>
              </w:rPr>
              <w:t>,</w:t>
            </w:r>
            <w:r w:rsidRPr="00AE56D0">
              <w:rPr>
                <w:rFonts w:ascii="GHEA Grapalat" w:hAnsi="GHEA Grapalat" w:cs="Sylfaen"/>
                <w:sz w:val="16"/>
                <w:szCs w:val="16"/>
                <w:lang w:val="hy-AM"/>
              </w:rPr>
              <w:t>ферроперевозчиков</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массивный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часть</w:t>
            </w:r>
            <w:r w:rsidRPr="00AE56D0">
              <w:rPr>
                <w:rFonts w:ascii="GHEA Grapalat" w:hAnsi="GHEA Grapalat" w:cs="Arial"/>
                <w:sz w:val="16"/>
                <w:szCs w:val="16"/>
                <w:lang w:val="hy-AM"/>
              </w:rPr>
              <w:t>- 0,0003%</w:t>
            </w:r>
            <w:r w:rsidRPr="00AE56D0">
              <w:rPr>
                <w:rFonts w:ascii="GHEA Grapalat" w:hAnsi="GHEA Grapalat" w:cs="Sylfaen"/>
                <w:sz w:val="16"/>
                <w:szCs w:val="16"/>
                <w:lang w:val="hy-AM"/>
              </w:rPr>
              <w:t>от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нет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более</w:t>
            </w:r>
            <w:r w:rsidRPr="00AE56D0">
              <w:rPr>
                <w:rFonts w:ascii="GHEA Grapalat" w:hAnsi="GHEA Grapalat" w:cs="Arial"/>
                <w:sz w:val="16"/>
                <w:szCs w:val="16"/>
                <w:lang w:val="hy-AM"/>
              </w:rPr>
              <w:t>,</w:t>
            </w:r>
            <w:r w:rsidRPr="00AE56D0">
              <w:rPr>
                <w:rFonts w:ascii="GHEA Grapalat" w:hAnsi="GHEA Grapalat" w:cs="Sylfaen"/>
                <w:sz w:val="16"/>
                <w:szCs w:val="16"/>
                <w:lang w:val="hy-AM"/>
              </w:rPr>
              <w:t>ГОСТ:</w:t>
            </w:r>
            <w:r w:rsidRPr="00AE56D0">
              <w:rPr>
                <w:rFonts w:ascii="GHEA Grapalat" w:hAnsi="GHEA Grapalat"/>
                <w:sz w:val="16"/>
                <w:szCs w:val="16"/>
                <w:lang w:val="hy-AM"/>
              </w:rPr>
              <w:t>21-94</w:t>
            </w:r>
            <w:r w:rsidRPr="00AE56D0">
              <w:rPr>
                <w:rFonts w:ascii="GHEA Grapalat" w:hAnsi="GHEA Grapalat" w:cs="Sylfaen"/>
                <w:sz w:val="16"/>
                <w:szCs w:val="16"/>
                <w:lang w:val="hy-AM"/>
              </w:rPr>
              <w:t>или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эквивалент</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Право на участие</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остаток</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период</w:t>
            </w:r>
            <w:r w:rsidRPr="00AE56D0">
              <w:rPr>
                <w:rFonts w:ascii="GHEA Grapalat" w:hAnsi="GHEA Grapalat" w:cs="Arial"/>
                <w:sz w:val="16"/>
                <w:szCs w:val="16"/>
                <w:lang w:val="hy-AM"/>
              </w:rPr>
              <w:t>``</w:t>
            </w:r>
            <w:r w:rsidRPr="00AE56D0">
              <w:rPr>
                <w:rFonts w:ascii="GHEA Grapalat" w:hAnsi="GHEA Grapalat" w:cs="Sylfaen"/>
                <w:sz w:val="16"/>
                <w:szCs w:val="16"/>
                <w:lang w:val="hy-AM"/>
              </w:rPr>
              <w:t>предложения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в данный момент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определенный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период</w:t>
            </w:r>
            <w:r w:rsidRPr="00AE56D0">
              <w:rPr>
                <w:rFonts w:ascii="GHEA Grapalat" w:hAnsi="GHEA Grapalat" w:cs="Arial"/>
                <w:sz w:val="16"/>
                <w:szCs w:val="16"/>
                <w:lang w:val="hy-AM"/>
              </w:rPr>
              <w:t>1/2-</w:t>
            </w:r>
            <w:r w:rsidRPr="00AE56D0">
              <w:rPr>
                <w:rFonts w:ascii="GHEA Grapalat" w:hAnsi="GHEA Grapalat" w:cs="Sylfaen"/>
                <w:sz w:val="16"/>
                <w:szCs w:val="16"/>
                <w:lang w:val="hy-AM"/>
              </w:rPr>
              <w:t>от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нет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меньше</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sz w:val="16"/>
                <w:szCs w:val="16"/>
                <w:lang w:val="hy-AM"/>
              </w:rPr>
              <w:br/>
            </w:r>
            <w:r w:rsidRPr="00AE56D0">
              <w:rPr>
                <w:rFonts w:ascii="GHEA Grapalat" w:hAnsi="GHEA Grapalat" w:cs="Sylfaen"/>
                <w:sz w:val="16"/>
                <w:szCs w:val="16"/>
                <w:lang w:val="hy-AM"/>
              </w:rPr>
              <w:t>Безопасность</w:t>
            </w:r>
            <w:r w:rsidRPr="00AE56D0">
              <w:rPr>
                <w:rFonts w:ascii="GHEA Grapalat" w:hAnsi="GHEA Grapalat" w:cs="Arial"/>
                <w:sz w:val="16"/>
                <w:szCs w:val="16"/>
                <w:lang w:val="hy-AM"/>
              </w:rPr>
              <w:t>,</w:t>
            </w:r>
            <w:r w:rsidRPr="00AE56D0">
              <w:rPr>
                <w:rFonts w:ascii="GHEA Grapalat" w:hAnsi="GHEA Grapalat" w:cs="Sylfaen"/>
                <w:sz w:val="16"/>
                <w:szCs w:val="16"/>
                <w:lang w:val="hy-AM"/>
              </w:rPr>
              <w:t>маркировка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упаковка: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еда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нуждаться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является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при условии</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быть</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согласие</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оценка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в соответствии 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Таможня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союз</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комиссии</w:t>
            </w:r>
            <w:r w:rsidRPr="00AE56D0">
              <w:rPr>
                <w:rFonts w:ascii="GHEA Grapalat" w:hAnsi="GHEA Grapalat"/>
                <w:sz w:val="16"/>
                <w:szCs w:val="16"/>
                <w:lang w:val="hy-AM"/>
              </w:rPr>
              <w:t>2011 год</w:t>
            </w:r>
            <w:r w:rsidRPr="00AE56D0">
              <w:rPr>
                <w:rFonts w:ascii="GHEA Grapalat" w:hAnsi="GHEA Grapalat" w:cs="Sylfaen"/>
                <w:sz w:val="16"/>
                <w:szCs w:val="16"/>
                <w:lang w:val="hy-AM"/>
              </w:rPr>
              <w:t>год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декабрь</w:t>
            </w:r>
            <w:r w:rsidRPr="00AE56D0">
              <w:rPr>
                <w:rFonts w:ascii="GHEA Grapalat" w:hAnsi="GHEA Grapalat" w:cs="Arial"/>
                <w:sz w:val="16"/>
                <w:szCs w:val="16"/>
                <w:lang w:val="hy-AM"/>
              </w:rPr>
              <w:t>9-</w:t>
            </w:r>
            <w:r w:rsidRPr="00AE56D0">
              <w:rPr>
                <w:rFonts w:ascii="GHEA Grapalat" w:hAnsi="GHEA Grapalat" w:cs="Sylfaen"/>
                <w:sz w:val="16"/>
                <w:szCs w:val="16"/>
                <w:lang w:val="hy-AM"/>
              </w:rPr>
              <w:t>в:</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число</w:t>
            </w:r>
            <w:r w:rsidRPr="00AE56D0">
              <w:rPr>
                <w:rFonts w:ascii="GHEA Grapalat" w:hAnsi="GHEA Grapalat" w:cs="Arial"/>
                <w:sz w:val="16"/>
                <w:szCs w:val="16"/>
                <w:lang w:val="hy-AM"/>
              </w:rPr>
              <w:t>880:</w:t>
            </w:r>
            <w:r w:rsidRPr="00AE56D0">
              <w:rPr>
                <w:rFonts w:ascii="GHEA Grapalat" w:hAnsi="GHEA Grapalat" w:cs="Sylfaen"/>
                <w:sz w:val="16"/>
                <w:szCs w:val="16"/>
                <w:lang w:val="hy-AM"/>
              </w:rPr>
              <w:t>по решению</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одобренный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Еда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безопасность</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w:t>
            </w:r>
            <w:r w:rsidRPr="00AE56D0">
              <w:rPr>
                <w:rFonts w:ascii="GHEA Grapalat" w:hAnsi="GHEA Grapalat" w:cs="Arial"/>
                <w:sz w:val="16"/>
                <w:szCs w:val="16"/>
                <w:lang w:val="hy-AM"/>
              </w:rPr>
              <w:t>(</w:t>
            </w:r>
            <w:r w:rsidRPr="00AE56D0">
              <w:rPr>
                <w:rFonts w:ascii="GHEA Grapalat" w:hAnsi="GHEA Grapalat" w:cs="Sylfaen"/>
                <w:sz w:val="16"/>
                <w:szCs w:val="16"/>
                <w:lang w:val="hy-AM"/>
              </w:rPr>
              <w:t>ММ:</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ТК:</w:t>
            </w:r>
            <w:r w:rsidRPr="00AE56D0">
              <w:rPr>
                <w:rFonts w:ascii="GHEA Grapalat" w:hAnsi="GHEA Grapalat"/>
                <w:sz w:val="16"/>
                <w:szCs w:val="16"/>
                <w:lang w:val="hy-AM"/>
              </w:rPr>
              <w:t>21/2011),</w:t>
            </w:r>
            <w:r w:rsidRPr="00AE56D0">
              <w:rPr>
                <w:rFonts w:ascii="GHEA Grapalat" w:hAnsi="GHEA Grapalat" w:cs="Sylfaen"/>
                <w:sz w:val="16"/>
                <w:szCs w:val="16"/>
                <w:lang w:val="hy-AM"/>
              </w:rPr>
              <w:t>Таможня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союз</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комиссии</w:t>
            </w:r>
            <w:r w:rsidRPr="00AE56D0">
              <w:rPr>
                <w:rFonts w:ascii="GHEA Grapalat" w:hAnsi="GHEA Grapalat" w:cs="Arial"/>
                <w:sz w:val="16"/>
                <w:szCs w:val="16"/>
                <w:lang w:val="hy-AM"/>
              </w:rPr>
              <w:t>2011 год</w:t>
            </w:r>
            <w:r w:rsidRPr="00AE56D0">
              <w:rPr>
                <w:rFonts w:ascii="GHEA Grapalat" w:hAnsi="GHEA Grapalat" w:cs="Sylfaen"/>
                <w:sz w:val="16"/>
                <w:szCs w:val="16"/>
                <w:lang w:val="hy-AM"/>
              </w:rPr>
              <w:t>год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декабрь</w:t>
            </w:r>
            <w:r w:rsidRPr="00AE56D0">
              <w:rPr>
                <w:rFonts w:ascii="GHEA Grapalat" w:hAnsi="GHEA Grapalat" w:cs="Arial"/>
                <w:sz w:val="16"/>
                <w:szCs w:val="16"/>
                <w:lang w:val="hy-AM"/>
              </w:rPr>
              <w:t>9-</w:t>
            </w:r>
            <w:r w:rsidRPr="00AE56D0">
              <w:rPr>
                <w:rFonts w:ascii="GHEA Grapalat" w:hAnsi="GHEA Grapalat" w:cs="Sylfaen"/>
                <w:sz w:val="16"/>
                <w:szCs w:val="16"/>
                <w:lang w:val="hy-AM"/>
              </w:rPr>
              <w:t>в:</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число</w:t>
            </w:r>
            <w:r w:rsidRPr="00AE56D0">
              <w:rPr>
                <w:rFonts w:ascii="GHEA Grapalat" w:hAnsi="GHEA Grapalat" w:cs="Arial"/>
                <w:sz w:val="16"/>
                <w:szCs w:val="16"/>
                <w:lang w:val="hy-AM"/>
              </w:rPr>
              <w:t xml:space="preserve"> </w:t>
            </w:r>
            <w:r w:rsidRPr="00AE56D0">
              <w:rPr>
                <w:rFonts w:ascii="GHEA Grapalat" w:hAnsi="GHEA Grapalat"/>
                <w:sz w:val="16"/>
                <w:szCs w:val="16"/>
                <w:lang w:val="hy-AM"/>
              </w:rPr>
              <w:t>881:</w:t>
            </w:r>
            <w:r w:rsidRPr="00AE56D0">
              <w:rPr>
                <w:rFonts w:ascii="GHEA Grapalat" w:hAnsi="GHEA Grapalat" w:cs="Sylfaen"/>
                <w:sz w:val="16"/>
                <w:szCs w:val="16"/>
                <w:lang w:val="hy-AM"/>
              </w:rPr>
              <w:t>по решению</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одобренный</w:t>
            </w:r>
            <w:r w:rsidRPr="00AE56D0">
              <w:rPr>
                <w:rFonts w:ascii="GHEA Grapalat" w:hAnsi="GHEA Grapalat" w:cs="Arial"/>
                <w:sz w:val="16"/>
                <w:szCs w:val="16"/>
                <w:lang w:val="hy-AM"/>
              </w:rPr>
              <w:t>"</w:t>
            </w:r>
            <w:r w:rsidRPr="00AE56D0">
              <w:rPr>
                <w:rFonts w:ascii="GHEA Grapalat" w:hAnsi="GHEA Grapalat" w:cs="Sylfaen"/>
                <w:sz w:val="16"/>
                <w:szCs w:val="16"/>
                <w:lang w:val="hy-AM"/>
              </w:rPr>
              <w:t>Еда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маркировка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w:t>
            </w:r>
            <w:r w:rsidRPr="00AE56D0">
              <w:rPr>
                <w:rFonts w:ascii="GHEA Grapalat" w:hAnsi="GHEA Grapalat" w:cs="Arial"/>
                <w:sz w:val="16"/>
                <w:szCs w:val="16"/>
                <w:lang w:val="hy-AM"/>
              </w:rPr>
              <w:t>(</w:t>
            </w:r>
            <w:r w:rsidRPr="00AE56D0">
              <w:rPr>
                <w:rFonts w:ascii="GHEA Grapalat" w:hAnsi="GHEA Grapalat" w:cs="Sylfaen"/>
                <w:sz w:val="16"/>
                <w:szCs w:val="16"/>
                <w:lang w:val="hy-AM"/>
              </w:rPr>
              <w:t>ММ:</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ТК:</w:t>
            </w:r>
            <w:r w:rsidRPr="00AE56D0">
              <w:rPr>
                <w:rFonts w:ascii="GHEA Grapalat" w:hAnsi="GHEA Grapalat" w:cs="Arial"/>
                <w:sz w:val="16"/>
                <w:szCs w:val="16"/>
                <w:lang w:val="hy-AM"/>
              </w:rPr>
              <w:t>22/2011),</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Таможня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союз</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комиссии</w:t>
            </w:r>
            <w:r w:rsidRPr="00AE56D0">
              <w:rPr>
                <w:rFonts w:ascii="GHEA Grapalat" w:hAnsi="GHEA Grapalat" w:cs="Arial"/>
                <w:sz w:val="16"/>
                <w:szCs w:val="16"/>
                <w:lang w:val="hy-AM"/>
              </w:rPr>
              <w:t>2011 год</w:t>
            </w:r>
            <w:r w:rsidRPr="00AE56D0">
              <w:rPr>
                <w:rFonts w:ascii="GHEA Grapalat" w:hAnsi="GHEA Grapalat" w:cs="Sylfaen"/>
                <w:sz w:val="16"/>
                <w:szCs w:val="16"/>
                <w:lang w:val="hy-AM"/>
              </w:rPr>
              <w:t>год</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Август</w:t>
            </w:r>
            <w:r w:rsidRPr="00AE56D0">
              <w:rPr>
                <w:rFonts w:ascii="GHEA Grapalat" w:hAnsi="GHEA Grapalat" w:cs="Arial"/>
                <w:sz w:val="16"/>
                <w:szCs w:val="16"/>
                <w:lang w:val="hy-AM"/>
              </w:rPr>
              <w:t>16-</w:t>
            </w:r>
            <w:r w:rsidRPr="00AE56D0">
              <w:rPr>
                <w:rFonts w:ascii="GHEA Grapalat" w:hAnsi="GHEA Grapalat" w:cs="Sylfaen"/>
                <w:sz w:val="16"/>
                <w:szCs w:val="16"/>
                <w:lang w:val="hy-AM"/>
              </w:rPr>
              <w:t>в:</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число</w:t>
            </w:r>
            <w:r w:rsidRPr="00AE56D0">
              <w:rPr>
                <w:rFonts w:ascii="GHEA Grapalat" w:hAnsi="GHEA Grapalat" w:cs="Arial"/>
                <w:sz w:val="16"/>
                <w:szCs w:val="16"/>
                <w:lang w:val="hy-AM"/>
              </w:rPr>
              <w:t>769:</w:t>
            </w:r>
            <w:r w:rsidRPr="00AE56D0">
              <w:rPr>
                <w:rFonts w:ascii="GHEA Grapalat" w:hAnsi="GHEA Grapalat" w:cs="Sylfaen"/>
                <w:sz w:val="16"/>
                <w:szCs w:val="16"/>
                <w:lang w:val="hy-AM"/>
              </w:rPr>
              <w:t>по решению</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одобренный</w:t>
            </w:r>
            <w:r w:rsidRPr="00AE56D0">
              <w:rPr>
                <w:rFonts w:ascii="GHEA Grapalat" w:hAnsi="GHEA Grapalat" w:cs="Arial"/>
                <w:sz w:val="16"/>
                <w:szCs w:val="16"/>
                <w:lang w:val="hy-AM"/>
              </w:rPr>
              <w:t>"</w:t>
            </w:r>
            <w:r w:rsidRPr="00AE56D0">
              <w:rPr>
                <w:rFonts w:ascii="GHEA Grapalat" w:hAnsi="GHEA Grapalat" w:cs="Sylfaen"/>
                <w:sz w:val="16"/>
                <w:szCs w:val="16"/>
                <w:lang w:val="hy-AM"/>
              </w:rPr>
              <w:t>упаковки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безопасность</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w:t>
            </w:r>
            <w:r w:rsidRPr="00AE56D0">
              <w:rPr>
                <w:rFonts w:ascii="GHEA Grapalat" w:hAnsi="GHEA Grapalat" w:cs="Arial"/>
                <w:sz w:val="16"/>
                <w:szCs w:val="16"/>
                <w:lang w:val="hy-AM"/>
              </w:rPr>
              <w:t>(</w:t>
            </w:r>
            <w:r w:rsidRPr="00AE56D0">
              <w:rPr>
                <w:rFonts w:ascii="GHEA Grapalat" w:hAnsi="GHEA Grapalat" w:cs="Sylfaen"/>
                <w:sz w:val="16"/>
                <w:szCs w:val="16"/>
                <w:lang w:val="hy-AM"/>
              </w:rPr>
              <w:t>ММ:</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ТК:</w:t>
            </w:r>
            <w:r w:rsidRPr="00AE56D0">
              <w:rPr>
                <w:rFonts w:ascii="GHEA Grapalat" w:hAnsi="GHEA Grapalat" w:cs="Arial"/>
                <w:sz w:val="16"/>
                <w:szCs w:val="16"/>
                <w:lang w:val="hy-AM"/>
              </w:rPr>
              <w:t>005/2011)</w:t>
            </w:r>
            <w:r w:rsidRPr="00AE56D0">
              <w:rPr>
                <w:rFonts w:ascii="GHEA Grapalat" w:hAnsi="GHEA Grapalat" w:cs="Sylfaen"/>
                <w:sz w:val="16"/>
                <w:szCs w:val="16"/>
                <w:lang w:val="hy-AM"/>
              </w:rPr>
              <w:t>Таможня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союз</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технический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правила</w:t>
            </w:r>
            <w:r w:rsidRPr="00AE56D0">
              <w:rPr>
                <w:rFonts w:ascii="GHEA Grapalat" w:hAnsi="GHEA Grapalat" w:cs="Arial"/>
                <w:sz w:val="16"/>
                <w:szCs w:val="16"/>
                <w:lang w:val="hy-AM"/>
              </w:rPr>
              <w:t>, "</w:t>
            </w:r>
            <w:r w:rsidRPr="00AE56D0">
              <w:rPr>
                <w:rFonts w:ascii="GHEA Grapalat" w:hAnsi="GHEA Grapalat" w:cs="Sylfaen"/>
                <w:sz w:val="16"/>
                <w:szCs w:val="16"/>
                <w:lang w:val="hy-AM"/>
              </w:rPr>
              <w:t>Еда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безопасность</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w:t>
            </w:r>
            <w:r w:rsidRPr="00AE56D0">
              <w:rPr>
                <w:rFonts w:ascii="GHEA Grapalat" w:hAnsi="GHEA Grapalat" w:cs="Arial"/>
                <w:sz w:val="16"/>
                <w:szCs w:val="16"/>
                <w:lang w:val="hy-AM"/>
              </w:rPr>
              <w:t>»</w:t>
            </w:r>
            <w:r w:rsidRPr="00AE56D0">
              <w:rPr>
                <w:rFonts w:ascii="GHEA Grapalat" w:hAnsi="GHEA Grapalat" w:cs="Sylfaen"/>
                <w:sz w:val="16"/>
                <w:szCs w:val="16"/>
                <w:lang w:val="hy-AM"/>
              </w:rPr>
              <w:t>РА: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закона</w:t>
            </w:r>
            <w:r w:rsidRPr="00AE56D0">
              <w:rPr>
                <w:rFonts w:ascii="GHEA Grapalat" w:hAnsi="GHEA Grapalat" w:cs="Arial"/>
                <w:sz w:val="16"/>
                <w:szCs w:val="16"/>
                <w:lang w:val="hy-AM"/>
              </w:rPr>
              <w:t>9-</w:t>
            </w:r>
            <w:r w:rsidRPr="00AE56D0">
              <w:rPr>
                <w:rFonts w:ascii="GHEA Grapalat" w:hAnsi="GHEA Grapalat" w:cs="Sylfaen"/>
                <w:sz w:val="16"/>
                <w:szCs w:val="16"/>
                <w:lang w:val="hy-AM"/>
              </w:rPr>
              <w:t>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статьи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lastRenderedPageBreak/>
              <w:t>отмеченный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быть</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Евразийский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экономический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союз</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в этом районе</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обращение</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объединенный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 знаком</w:t>
            </w:r>
            <w:r w:rsidRPr="00AE56D0">
              <w:rPr>
                <w:rFonts w:ascii="GHEA Grapalat" w:hAnsi="GHEA Grapalat" w:cs="Arial"/>
                <w:sz w:val="16"/>
                <w:szCs w:val="16"/>
                <w:lang w:val="hy-AM"/>
              </w:rPr>
              <w:t>:</w:t>
            </w:r>
            <w:r w:rsidRPr="00AE56D0">
              <w:rPr>
                <w:rFonts w:ascii="GHEA Grapalat" w:hAnsi="GHEA Grapalat" w:cs="Sylfaen"/>
                <w:sz w:val="16"/>
                <w:szCs w:val="16"/>
                <w:lang w:val="hy-AM"/>
              </w:rPr>
              <w:t>Маркировка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читаемый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034BFB" w:rsidRPr="00AE56D0" w:rsidRDefault="00034BFB" w:rsidP="008B5A79">
            <w:pPr>
              <w:jc w:val="center"/>
              <w:rPr>
                <w:rFonts w:ascii="GHEA Grapalat" w:hAnsi="GHEA Grapalat"/>
                <w:sz w:val="20"/>
                <w:lang w:val="hy-AM"/>
              </w:rPr>
            </w:pPr>
            <w:r w:rsidRPr="00AE56D0">
              <w:rPr>
                <w:rFonts w:ascii="GHEA Grapalat" w:hAnsi="GHEA Grapalat"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Pr>
                <w:rFonts w:ascii="GHEA Grapalat" w:hAnsi="GHEA Grapalat" w:cs="Calibri"/>
                <w:color w:val="000000"/>
                <w:sz w:val="20"/>
                <w:szCs w:val="20"/>
              </w:rPr>
              <w:t>420</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sz w:val="20"/>
              </w:rPr>
              <w:t>189000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lang w:val="hy-AM"/>
              </w:rPr>
            </w:pPr>
            <w:r w:rsidRPr="00AE56D0">
              <w:rPr>
                <w:rFonts w:ascii="GHEA Grapalat" w:hAnsi="GHEA Grapalat" w:cs="Calibri"/>
                <w:color w:val="000000"/>
                <w:sz w:val="16"/>
                <w:szCs w:val="16"/>
              </w:rPr>
              <w:t>450</w:t>
            </w:r>
          </w:p>
        </w:tc>
        <w:tc>
          <w:tcPr>
            <w:tcW w:w="1134" w:type="dxa"/>
            <w:tcBorders>
              <w:top w:val="single" w:sz="4" w:space="0" w:color="auto"/>
              <w:left w:val="nil"/>
              <w:bottom w:val="single" w:sz="4" w:space="0" w:color="auto"/>
              <w:right w:val="nil"/>
            </w:tcBorders>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450</w:t>
            </w:r>
          </w:p>
        </w:tc>
        <w:tc>
          <w:tcPr>
            <w:tcW w:w="151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034BFB" w:rsidRPr="004F1B8D" w:rsidTr="005B32FD">
        <w:trPr>
          <w:trHeight w:val="153"/>
        </w:trPr>
        <w:tc>
          <w:tcPr>
            <w:tcW w:w="927" w:type="dxa"/>
            <w:shd w:val="clear" w:color="auto" w:fill="auto"/>
          </w:tcPr>
          <w:p w:rsidR="00034BFB" w:rsidRPr="00AE56D0" w:rsidRDefault="00034BFB" w:rsidP="005B32FD">
            <w:pPr>
              <w:ind w:left="360"/>
              <w:rPr>
                <w:rFonts w:ascii="GHEA Grapalat" w:hAnsi="GHEA Grapalat"/>
                <w:sz w:val="20"/>
              </w:rPr>
            </w:pPr>
            <w:r>
              <w:rPr>
                <w:rFonts w:ascii="GHEA Grapalat" w:hAnsi="GHEA Grapalat"/>
                <w:sz w:val="20"/>
              </w:rPr>
              <w:lastRenderedPageBreak/>
              <w:t>6</w:t>
            </w:r>
          </w:p>
        </w:tc>
        <w:tc>
          <w:tcPr>
            <w:tcW w:w="117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olor w:val="000000"/>
                <w:sz w:val="20"/>
                <w:szCs w:val="20"/>
              </w:rPr>
              <w:t>15531100</w:t>
            </w:r>
          </w:p>
        </w:tc>
        <w:tc>
          <w:tcPr>
            <w:tcW w:w="1022"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20"/>
                <w:szCs w:val="20"/>
              </w:rPr>
              <w:t>Масло</w:t>
            </w:r>
            <w:r w:rsidRPr="00AE56D0">
              <w:rPr>
                <w:rFonts w:ascii="GHEA Grapalat" w:hAnsi="GHEA Grapalat"/>
                <w:color w:val="000000"/>
                <w:sz w:val="20"/>
                <w:szCs w:val="20"/>
              </w:rPr>
              <w:t xml:space="preserve"> </w:t>
            </w:r>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18"/>
                <w:szCs w:val="18"/>
                <w:lang w:val="hy-AM"/>
              </w:rPr>
              <w:t>Сливочный крем / Упаковка:</w:t>
            </w:r>
            <w:r w:rsidRPr="00AE56D0">
              <w:rPr>
                <w:rFonts w:ascii="GHEA Grapalat" w:hAnsi="GHEA Grapalat" w:cs="Sylfaen"/>
                <w:b/>
                <w:color w:val="000000" w:themeColor="text1"/>
                <w:sz w:val="18"/>
                <w:szCs w:val="18"/>
                <w:lang w:val="hy-AM"/>
              </w:rPr>
              <w:t>до 25 кг</w:t>
            </w:r>
            <w:r w:rsidRPr="00AE56D0">
              <w:rPr>
                <w:rFonts w:ascii="GHEA Grapalat" w:hAnsi="GHEA Grapalat" w:cs="Sylfaen"/>
                <w:color w:val="000000"/>
                <w:sz w:val="18"/>
                <w:szCs w:val="18"/>
                <w:lang w:val="hy-AM"/>
              </w:rPr>
              <w:t>/по сообщению клиента/;</w:t>
            </w:r>
            <w:r w:rsidRPr="00AE56D0">
              <w:rPr>
                <w:rFonts w:ascii="GHEA Grapalat" w:hAnsi="GHEA Grapalat" w:cs="Sylfaen"/>
                <w:color w:val="000000" w:themeColor="text1"/>
                <w:sz w:val="18"/>
                <w:szCs w:val="18"/>
                <w:lang w:val="hy-AM"/>
              </w:rPr>
              <w:t xml:space="preserve"> </w:t>
            </w:r>
            <w:r w:rsidRPr="00AE56D0">
              <w:rPr>
                <w:rFonts w:ascii="GHEA Grapalat" w:hAnsi="GHEA Grapalat" w:cs="Sylfaen"/>
                <w:color w:val="000000"/>
                <w:sz w:val="18"/>
                <w:szCs w:val="18"/>
                <w:lang w:val="hy-AM"/>
              </w:rPr>
              <w:t>заводские в картонных коробках, жир молочный, жирность - не менее 82,9%, качественный, свежий, влага 15,7%, твердые немасляные компоненты 1,4%, калорийность 3090КДж/100г, в заводской упаковке, на которой указан вышеуказанный состав и Срок годности: Оставшийся срок годности на момент поставки не менее 80%. Срок годности не менее 15 месяцев со дня производства. Общие обязательные условия, предъявляемые к продукции, в соответствии с решением Совета Евразийской экономической комиссии от 9 октября 2013 года № 67 «О безопасности молока и молочной продукции» (МИ ТС 033/2013).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(ТС ММ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 58 (ММ ТС 029/2012), «Упаковка», утвержденная решением Положение Комиссии Таможенного союза от 16 августа 2011 года № 769 «О безопасности» (ТС 005/2011), Закон РА "О безопасности пищевых продуктов". Маркировка: разборчивая.Техническая при поставках продуктов питания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034BFB" w:rsidRPr="00AE56D0" w:rsidRDefault="00034BFB" w:rsidP="008B5A79">
            <w:pPr>
              <w:jc w:val="center"/>
              <w:rPr>
                <w:rFonts w:ascii="GHEA Grapalat" w:hAnsi="GHEA Grapalat"/>
                <w:sz w:val="20"/>
                <w:lang w:val="hy-AM"/>
              </w:rPr>
            </w:pPr>
            <w:r w:rsidRPr="00AE56D0">
              <w:rPr>
                <w:rFonts w:ascii="GHEA Grapalat" w:hAnsi="GHEA Grapalat" w:cs="Sylfaen"/>
                <w:sz w:val="20"/>
                <w:szCs w:val="20"/>
                <w:lang w:val="hy-AM"/>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lang w:val="hy-AM"/>
              </w:rPr>
            </w:pPr>
            <w:r w:rsidRPr="00AE56D0">
              <w:rPr>
                <w:rFonts w:ascii="GHEA Grapalat" w:hAnsi="GHEA Grapalat" w:cs="Calibri"/>
                <w:color w:val="000000"/>
                <w:sz w:val="20"/>
                <w:szCs w:val="20"/>
                <w:lang w:val="hy-AM"/>
              </w:rPr>
              <w:t>4700</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sz w:val="20"/>
              </w:rPr>
              <w:t>1645000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rPr>
            </w:pPr>
            <w:r w:rsidRPr="00AE56D0">
              <w:rPr>
                <w:rFonts w:ascii="GHEA Grapalat" w:hAnsi="GHEA Grapalat" w:cs="Calibri"/>
                <w:color w:val="000000"/>
                <w:sz w:val="16"/>
                <w:szCs w:val="16"/>
              </w:rPr>
              <w:t>350</w:t>
            </w:r>
          </w:p>
        </w:tc>
        <w:tc>
          <w:tcPr>
            <w:tcW w:w="1134" w:type="dxa"/>
            <w:tcBorders>
              <w:top w:val="single" w:sz="4" w:space="0" w:color="auto"/>
              <w:left w:val="nil"/>
              <w:bottom w:val="single" w:sz="4" w:space="0" w:color="auto"/>
              <w:right w:val="nil"/>
            </w:tcBorders>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rPr>
            </w:pPr>
            <w:r w:rsidRPr="00AE56D0">
              <w:rPr>
                <w:rFonts w:ascii="GHEA Grapalat" w:hAnsi="GHEA Grapalat" w:cs="Calibri"/>
                <w:color w:val="000000"/>
                <w:sz w:val="16"/>
                <w:szCs w:val="16"/>
              </w:rPr>
              <w:t>350</w:t>
            </w:r>
          </w:p>
        </w:tc>
        <w:tc>
          <w:tcPr>
            <w:tcW w:w="151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034BFB" w:rsidRPr="00AE56D0" w:rsidTr="005B32FD">
        <w:trPr>
          <w:trHeight w:val="153"/>
        </w:trPr>
        <w:tc>
          <w:tcPr>
            <w:tcW w:w="927" w:type="dxa"/>
            <w:shd w:val="clear" w:color="auto" w:fill="auto"/>
          </w:tcPr>
          <w:p w:rsidR="00034BFB" w:rsidRPr="00AE56D0" w:rsidRDefault="00034BFB" w:rsidP="005B32FD">
            <w:pPr>
              <w:ind w:left="360"/>
              <w:rPr>
                <w:rFonts w:ascii="GHEA Grapalat" w:hAnsi="GHEA Grapalat"/>
                <w:sz w:val="20"/>
              </w:rPr>
            </w:pPr>
            <w:r w:rsidRPr="00AE56D0">
              <w:rPr>
                <w:rFonts w:ascii="GHEA Grapalat" w:hAnsi="GHEA Grapalat"/>
                <w:sz w:val="20"/>
              </w:rPr>
              <w:t>10</w:t>
            </w:r>
          </w:p>
        </w:tc>
        <w:tc>
          <w:tcPr>
            <w:tcW w:w="1170" w:type="dxa"/>
            <w:shd w:val="clear" w:color="auto" w:fill="auto"/>
          </w:tcPr>
          <w:p w:rsidR="00034BFB" w:rsidRPr="00AE56D0" w:rsidRDefault="00034BFB" w:rsidP="008B5A79">
            <w:pPr>
              <w:rPr>
                <w:rFonts w:ascii="GHEA Grapalat" w:hAnsi="GHEA Grapalat"/>
                <w:color w:val="000000"/>
                <w:sz w:val="20"/>
                <w:szCs w:val="20"/>
              </w:rPr>
            </w:pPr>
            <w:r w:rsidRPr="00AE56D0">
              <w:rPr>
                <w:rFonts w:ascii="GHEA Grapalat" w:hAnsi="GHEA Grapalat"/>
                <w:color w:val="000000"/>
                <w:sz w:val="20"/>
                <w:szCs w:val="20"/>
              </w:rPr>
              <w:t>15331153</w:t>
            </w:r>
          </w:p>
        </w:tc>
        <w:tc>
          <w:tcPr>
            <w:tcW w:w="1022" w:type="dxa"/>
            <w:shd w:val="clear" w:color="auto" w:fill="auto"/>
          </w:tcPr>
          <w:p w:rsidR="00034BFB" w:rsidRPr="00AE56D0" w:rsidRDefault="00034BFB" w:rsidP="008B5A79">
            <w:pPr>
              <w:rPr>
                <w:rFonts w:ascii="GHEA Grapalat" w:hAnsi="GHEA Grapalat" w:cs="Sylfaen"/>
                <w:color w:val="000000"/>
                <w:sz w:val="20"/>
                <w:szCs w:val="20"/>
              </w:rPr>
            </w:pPr>
            <w:r w:rsidRPr="00AE56D0">
              <w:rPr>
                <w:rFonts w:ascii="GHEA Grapalat" w:hAnsi="GHEA Grapalat" w:cs="Sylfaen"/>
                <w:color w:val="000000"/>
                <w:sz w:val="20"/>
                <w:szCs w:val="20"/>
              </w:rPr>
              <w:t>Чечевица</w:t>
            </w:r>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cs="Sylfaen"/>
                <w:color w:val="000000"/>
                <w:sz w:val="18"/>
                <w:szCs w:val="18"/>
                <w:lang w:val="hy-AM"/>
              </w:rPr>
            </w:pPr>
            <w:r w:rsidRPr="00AE56D0">
              <w:rPr>
                <w:rFonts w:ascii="GHEA Grapalat" w:hAnsi="GHEA Grapalat" w:cs="Sylfaen"/>
                <w:color w:val="000000"/>
                <w:sz w:val="18"/>
                <w:szCs w:val="18"/>
                <w:lang w:val="hy-AM"/>
              </w:rPr>
              <w:t>Чечевица</w:t>
            </w:r>
            <w:r w:rsidRPr="00AE56D0">
              <w:rPr>
                <w:rFonts w:ascii="GHEA Grapalat" w:hAnsi="GHEA Grapalat"/>
                <w:color w:val="000000"/>
                <w:sz w:val="18"/>
                <w:szCs w:val="18"/>
                <w:lang w:val="hy-AM"/>
              </w:rPr>
              <w:t xml:space="preserve">  1-</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сорт</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13213-77</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 xml:space="preserve"> </w:t>
            </w:r>
            <w:r w:rsidRPr="00AE56D0">
              <w:rPr>
                <w:rFonts w:ascii="GHEA Grapalat" w:hAnsi="GHEA Grapalat" w:cs="Sylfaen"/>
                <w:b/>
                <w:color w:val="FF0000"/>
                <w:sz w:val="18"/>
                <w:szCs w:val="18"/>
                <w:lang w:val="hy-AM"/>
              </w:rPr>
              <w:t>Упаковка:</w:t>
            </w:r>
            <w:r w:rsidRPr="00AE56D0">
              <w:rPr>
                <w:rFonts w:ascii="GHEA Grapalat" w:hAnsi="GHEA Grapalat"/>
                <w:b/>
                <w:color w:val="FF0000"/>
                <w:sz w:val="18"/>
                <w:szCs w:val="18"/>
                <w:lang w:val="hy-AM"/>
              </w:rPr>
              <w:t xml:space="preserve"> </w:t>
            </w:r>
            <w:r w:rsidRPr="00AE56D0">
              <w:rPr>
                <w:rFonts w:ascii="GHEA Grapalat" w:hAnsi="GHEA Grapalat" w:cs="Sylfaen"/>
                <w:b/>
                <w:color w:val="FF0000"/>
                <w:sz w:val="18"/>
                <w:szCs w:val="18"/>
                <w:lang w:val="hy-AM"/>
              </w:rPr>
              <w:t>максимум</w:t>
            </w:r>
            <w:r w:rsidRPr="00AE56D0">
              <w:rPr>
                <w:rFonts w:ascii="GHEA Grapalat" w:hAnsi="GHEA Grapalat"/>
                <w:b/>
                <w:color w:val="FF0000"/>
                <w:sz w:val="18"/>
                <w:szCs w:val="18"/>
                <w:lang w:val="hy-AM"/>
              </w:rPr>
              <w:t>5:00</w:t>
            </w:r>
            <w:r w:rsidRPr="00AE56D0">
              <w:rPr>
                <w:rFonts w:ascii="GHEA Grapalat" w:hAnsi="GHEA Grapalat" w:cs="Sylfaen"/>
                <w:b/>
                <w:color w:val="FF0000"/>
                <w:sz w:val="18"/>
                <w:szCs w:val="18"/>
                <w:lang w:val="hy-AM"/>
              </w:rPr>
              <w:t>кг или 25 кг</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гомосексуал</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темный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зеленый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цвет</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откалиброван по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середина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размер</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чистый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сухой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влажность</w:t>
            </w:r>
            <w:r w:rsidRPr="00AE56D0">
              <w:rPr>
                <w:rFonts w:ascii="GHEA Grapalat" w:hAnsi="GHEA Grapalat"/>
                <w:color w:val="000000"/>
                <w:sz w:val="18"/>
                <w:szCs w:val="18"/>
                <w:lang w:val="hy-AM"/>
              </w:rPr>
              <w:t>15,5%</w:t>
            </w:r>
            <w:r w:rsidRPr="00AE56D0">
              <w:rPr>
                <w:rFonts w:ascii="GHEA Grapalat" w:hAnsi="GHEA Grapalat" w:cs="Sylfaen"/>
                <w:color w:val="000000"/>
                <w:sz w:val="18"/>
                <w:szCs w:val="18"/>
                <w:lang w:val="hy-AM"/>
              </w:rPr>
              <w:t>почему?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для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запланировано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полиэтилен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пленкой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маркировкой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70%,</w:t>
            </w:r>
            <w:r w:rsidRPr="00AE56D0">
              <w:rPr>
                <w:rFonts w:ascii="GHEA Grapalat" w:hAnsi="GHEA Grapalat" w:cs="Sylfaen"/>
                <w:color w:val="000000"/>
                <w:sz w:val="18"/>
                <w:szCs w:val="18"/>
                <w:lang w:val="hy-AM"/>
              </w:rPr>
              <w:t>действительности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производство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даты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18:00</w:t>
            </w:r>
            <w:r w:rsidRPr="00AE56D0">
              <w:rPr>
                <w:rFonts w:ascii="GHEA Grapalat" w:hAnsi="GHEA Grapalat" w:cs="Sylfaen"/>
                <w:color w:val="000000"/>
                <w:sz w:val="18"/>
                <w:szCs w:val="18"/>
                <w:lang w:val="hy-AM"/>
              </w:rPr>
              <w:t>месяц.</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Примечание: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разборчиво.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одобренный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874:</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зерна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015/2011)</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034BFB" w:rsidRPr="00AE56D0" w:rsidRDefault="00034BFB" w:rsidP="008B5A79">
            <w:pPr>
              <w:jc w:val="center"/>
              <w:rPr>
                <w:rFonts w:ascii="GHEA Grapalat" w:hAnsi="GHEA Grapalat" w:cs="Sylfaen"/>
                <w:sz w:val="20"/>
                <w:szCs w:val="20"/>
              </w:rPr>
            </w:pPr>
            <w:r w:rsidRPr="00AE56D0">
              <w:rPr>
                <w:rFonts w:ascii="GHEA Grapalat" w:hAnsi="GHEA Grapalat"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cs="Calibri"/>
                <w:color w:val="000000"/>
                <w:sz w:val="20"/>
                <w:szCs w:val="20"/>
              </w:rPr>
            </w:pPr>
            <w:r w:rsidRPr="00AE56D0">
              <w:rPr>
                <w:rFonts w:ascii="GHEA Grapalat" w:hAnsi="GHEA Grapalat" w:cs="Calibri"/>
                <w:color w:val="000000"/>
                <w:sz w:val="20"/>
                <w:szCs w:val="20"/>
              </w:rPr>
              <w:t>650</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sz w:val="20"/>
              </w:rPr>
              <w:t>117000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cs="Calibri"/>
                <w:color w:val="000000"/>
                <w:sz w:val="16"/>
                <w:szCs w:val="16"/>
              </w:rPr>
            </w:pPr>
            <w:r w:rsidRPr="00AE56D0">
              <w:rPr>
                <w:rFonts w:ascii="GHEA Grapalat" w:hAnsi="GHEA Grapalat" w:cs="Calibri"/>
                <w:color w:val="000000"/>
                <w:sz w:val="16"/>
                <w:szCs w:val="16"/>
              </w:rPr>
              <w:t>180</w:t>
            </w:r>
          </w:p>
        </w:tc>
        <w:tc>
          <w:tcPr>
            <w:tcW w:w="1134" w:type="dxa"/>
            <w:tcBorders>
              <w:top w:val="single" w:sz="4" w:space="0" w:color="auto"/>
              <w:left w:val="nil"/>
              <w:bottom w:val="single" w:sz="4" w:space="0" w:color="auto"/>
              <w:right w:val="nil"/>
            </w:tcBorders>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cs="Calibri"/>
                <w:color w:val="000000"/>
                <w:sz w:val="16"/>
                <w:szCs w:val="16"/>
              </w:rPr>
            </w:pPr>
            <w:r w:rsidRPr="00AE56D0">
              <w:rPr>
                <w:rFonts w:ascii="GHEA Grapalat" w:hAnsi="GHEA Grapalat" w:cs="Calibri"/>
                <w:color w:val="000000"/>
                <w:sz w:val="16"/>
                <w:szCs w:val="16"/>
              </w:rPr>
              <w:t>180</w:t>
            </w:r>
          </w:p>
        </w:tc>
        <w:tc>
          <w:tcPr>
            <w:tcW w:w="1510" w:type="dxa"/>
            <w:shd w:val="clear" w:color="auto" w:fill="auto"/>
          </w:tcPr>
          <w:p w:rsidR="00034BFB" w:rsidRPr="00AE56D0" w:rsidRDefault="00034BFB" w:rsidP="008B5A79">
            <w:pPr>
              <w:rPr>
                <w:rFonts w:ascii="GHEA Grapalat" w:hAnsi="GHEA Grapalat" w:cs="Sylfaen"/>
                <w:sz w:val="16"/>
                <w:szCs w:val="16"/>
                <w:lang w:val="hy-AM"/>
              </w:rPr>
            </w:pPr>
            <w:r w:rsidRPr="00AE56D0">
              <w:rPr>
                <w:rFonts w:ascii="GHEA Grapalat" w:hAnsi="GHEA Grapalat" w:cs="Sylfaen"/>
                <w:sz w:val="16"/>
                <w:szCs w:val="16"/>
                <w:lang w:val="hy-AM"/>
              </w:rPr>
              <w:t xml:space="preserve">После вступления в силу договора до последнего рабочего дня, установленного </w:t>
            </w:r>
            <w:r w:rsidRPr="00AE56D0">
              <w:rPr>
                <w:rFonts w:ascii="GHEA Grapalat" w:hAnsi="GHEA Grapalat" w:cs="Sylfaen"/>
                <w:sz w:val="16"/>
                <w:szCs w:val="16"/>
                <w:lang w:val="hy-AM"/>
              </w:rPr>
              <w:lastRenderedPageBreak/>
              <w:t>на декабрь месяц в детском саду 2025 года включительно.</w:t>
            </w:r>
          </w:p>
        </w:tc>
      </w:tr>
      <w:tr w:rsidR="00034BFB" w:rsidRPr="004F1B8D" w:rsidTr="005B32FD">
        <w:trPr>
          <w:trHeight w:val="153"/>
        </w:trPr>
        <w:tc>
          <w:tcPr>
            <w:tcW w:w="927" w:type="dxa"/>
            <w:shd w:val="clear" w:color="auto" w:fill="auto"/>
          </w:tcPr>
          <w:p w:rsidR="00034BFB" w:rsidRPr="00AE56D0" w:rsidRDefault="00034BFB" w:rsidP="005B32FD">
            <w:pPr>
              <w:ind w:left="360"/>
              <w:rPr>
                <w:rFonts w:ascii="GHEA Grapalat" w:hAnsi="GHEA Grapalat"/>
                <w:sz w:val="20"/>
              </w:rPr>
            </w:pPr>
            <w:r w:rsidRPr="00AE56D0">
              <w:rPr>
                <w:rFonts w:ascii="GHEA Grapalat" w:hAnsi="GHEA Grapalat"/>
                <w:sz w:val="20"/>
              </w:rPr>
              <w:lastRenderedPageBreak/>
              <w:t>15:</w:t>
            </w:r>
          </w:p>
        </w:tc>
        <w:tc>
          <w:tcPr>
            <w:tcW w:w="117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olor w:val="000000"/>
                <w:sz w:val="20"/>
                <w:szCs w:val="20"/>
              </w:rPr>
              <w:t>15111120</w:t>
            </w:r>
          </w:p>
        </w:tc>
        <w:tc>
          <w:tcPr>
            <w:tcW w:w="1022"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20"/>
                <w:szCs w:val="20"/>
              </w:rPr>
              <w:t>Говядина</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мясо</w:t>
            </w:r>
            <w:r w:rsidRPr="00AE56D0">
              <w:rPr>
                <w:rFonts w:ascii="GHEA Grapalat" w:hAnsi="GHEA Grapalat"/>
                <w:color w:val="000000"/>
                <w:sz w:val="20"/>
                <w:szCs w:val="20"/>
              </w:rPr>
              <w:t xml:space="preserve"> </w:t>
            </w:r>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18"/>
                <w:szCs w:val="18"/>
                <w:lang w:val="hy-AM"/>
              </w:rPr>
              <w:t>Мясо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говядина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местный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мягкий</w:t>
            </w:r>
            <w:r w:rsidRPr="00AE56D0">
              <w:rPr>
                <w:rFonts w:ascii="GHEA Grapalat" w:hAnsi="GHEA Grapalat"/>
                <w:color w:val="000000"/>
                <w:sz w:val="18"/>
                <w:szCs w:val="18"/>
                <w:lang w:val="hy-AM"/>
              </w:rPr>
              <w:t xml:space="preserve">  бойня</w:t>
            </w:r>
            <w:r w:rsidRPr="00AE56D0">
              <w:rPr>
                <w:rFonts w:ascii="GHEA Grapalat" w:hAnsi="GHEA Grapalat" w:cs="Arial"/>
                <w:color w:val="000000"/>
                <w:sz w:val="18"/>
                <w:szCs w:val="18"/>
                <w:lang w:val="hy-AM"/>
              </w:rPr>
              <w:t>источник</w:t>
            </w:r>
            <w:r w:rsidRPr="00AE56D0">
              <w:rPr>
                <w:rFonts w:ascii="GHEA Grapalat" w:hAnsi="GHEA Grapalat" w:cs="Sylfaen"/>
                <w:color w:val="000000"/>
                <w:sz w:val="18"/>
                <w:szCs w:val="18"/>
                <w:lang w:val="hy-AM"/>
              </w:rPr>
              <w:t>пропорционально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разделенный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замороженный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жирный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хорошо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развитый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мышцами</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хранится</w:t>
            </w:r>
            <w:r w:rsidRPr="00AE56D0">
              <w:rPr>
                <w:rFonts w:ascii="GHEA Grapalat" w:hAnsi="GHEA Grapalat"/>
                <w:color w:val="000000"/>
                <w:sz w:val="18"/>
                <w:szCs w:val="18"/>
                <w:lang w:val="hy-AM"/>
              </w:rPr>
              <w:t>0:</w:t>
            </w:r>
            <w:r w:rsidRPr="00AE56D0">
              <w:rPr>
                <w:rFonts w:ascii="GHEA Grapalat" w:hAnsi="GHEA Grapalat" w:cs="Sylfaen"/>
                <w:color w:val="000000"/>
                <w:sz w:val="18"/>
                <w:szCs w:val="18"/>
                <w:lang w:val="hy-AM"/>
              </w:rPr>
              <w:t>ой</w:t>
            </w:r>
            <w:r w:rsidRPr="00AE56D0">
              <w:rPr>
                <w:rFonts w:ascii="GHEA Grapalat" w:hAnsi="GHEA Grapalat"/>
                <w:color w:val="000000"/>
                <w:sz w:val="18"/>
                <w:szCs w:val="18"/>
                <w:lang w:val="hy-AM"/>
              </w:rPr>
              <w:t>С -</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w:t>
            </w:r>
            <w:r w:rsidRPr="00AE56D0">
              <w:rPr>
                <w:rFonts w:ascii="GHEA Grapalat" w:hAnsi="GHEA Grapalat"/>
                <w:color w:val="000000"/>
                <w:sz w:val="18"/>
                <w:szCs w:val="18"/>
                <w:lang w:val="hy-AM"/>
              </w:rPr>
              <w:t>4:</w:t>
            </w:r>
            <w:r w:rsidRPr="00AE56D0">
              <w:rPr>
                <w:rFonts w:ascii="GHEA Grapalat" w:hAnsi="GHEA Grapalat" w:cs="Sylfaen"/>
                <w:color w:val="000000"/>
                <w:sz w:val="18"/>
                <w:szCs w:val="18"/>
                <w:lang w:val="hy-AM"/>
              </w:rPr>
              <w:t>ой</w:t>
            </w:r>
            <w:r w:rsidRPr="00AE56D0">
              <w:rPr>
                <w:rFonts w:ascii="GHEA Grapalat" w:hAnsi="GHEA Grapalat"/>
                <w:color w:val="000000"/>
                <w:sz w:val="18"/>
                <w:szCs w:val="18"/>
                <w:lang w:val="hy-AM"/>
              </w:rPr>
              <w:t>С:</w:t>
            </w:r>
            <w:r w:rsidRPr="00AE56D0">
              <w:rPr>
                <w:rFonts w:ascii="GHEA Grapalat" w:hAnsi="GHEA Grapalat" w:cs="Sylfaen"/>
                <w:color w:val="000000"/>
                <w:sz w:val="18"/>
                <w:szCs w:val="18"/>
                <w:lang w:val="hy-AM"/>
              </w:rPr>
              <w:t>температура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в 6</w:t>
            </w:r>
            <w:r w:rsidRPr="00AE56D0">
              <w:rPr>
                <w:rFonts w:ascii="GHEA Grapalat" w:hAnsi="GHEA Grapalat" w:cs="Sylfaen"/>
                <w:color w:val="000000"/>
                <w:sz w:val="18"/>
                <w:szCs w:val="18"/>
                <w:lang w:val="hy-AM"/>
              </w:rPr>
              <w:t>час:</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 я:</w:t>
            </w:r>
            <w:r w:rsidRPr="00AE56D0">
              <w:rPr>
                <w:rFonts w:ascii="GHEA Grapalat" w:hAnsi="GHEA Grapalat" w:cs="Sylfaen"/>
                <w:color w:val="000000"/>
                <w:sz w:val="18"/>
                <w:szCs w:val="18"/>
                <w:lang w:val="hy-AM"/>
              </w:rPr>
              <w:t>плодородия</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замороженный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замороженный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бык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Эринге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мяса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поверхность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 должен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быть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влажный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мяса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соотношение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соответственно</w:t>
            </w:r>
            <w:r w:rsidRPr="00AE56D0">
              <w:rPr>
                <w:rFonts w:ascii="GHEA Grapalat" w:hAnsi="GHEA Grapalat"/>
                <w:color w:val="000000"/>
                <w:sz w:val="18"/>
                <w:szCs w:val="18"/>
                <w:lang w:val="hy-AM"/>
              </w:rPr>
              <w:t>0 %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100%</w:t>
            </w:r>
            <w:r w:rsidRPr="00AE56D0">
              <w:rPr>
                <w:rFonts w:ascii="GHEA Grapalat" w:hAnsi="GHEA Grapalat" w:cs="Sylfaen"/>
                <w:color w:val="000000"/>
                <w:sz w:val="18"/>
                <w:szCs w:val="18"/>
                <w:lang w:val="hy-AM"/>
              </w:rPr>
              <w:t>упакованный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тканью</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 предвзятостью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марлей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 коробками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полиэтилен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упаковкой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 xml:space="preserve">779-55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70%</w:t>
            </w:r>
            <w:r w:rsidRPr="00AE56D0">
              <w:rPr>
                <w:rFonts w:ascii="GHEA Grapalat" w:hAnsi="GHEA Grapalat" w:cs="Sylfaen"/>
                <w:color w:val="000000"/>
                <w:sz w:val="18"/>
                <w:szCs w:val="18"/>
                <w:lang w:val="hy-AM"/>
              </w:rPr>
              <w:t>Поставлять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мышц</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глубокий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температура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нуждаться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быть</w:t>
            </w:r>
            <w:r w:rsidRPr="00AE56D0">
              <w:rPr>
                <w:rFonts w:ascii="GHEA Grapalat" w:hAnsi="GHEA Grapalat"/>
                <w:color w:val="000000"/>
                <w:sz w:val="18"/>
                <w:szCs w:val="18"/>
                <w:lang w:val="hy-AM"/>
              </w:rPr>
              <w:t>8 часов</w:t>
            </w:r>
            <w:r w:rsidRPr="00AE56D0">
              <w:rPr>
                <w:rFonts w:ascii="GHEA Grapalat" w:hAnsi="GHEA Grapalat" w:cs="Sylfaen"/>
                <w:color w:val="000000"/>
                <w:sz w:val="18"/>
                <w:szCs w:val="18"/>
                <w:lang w:val="hy-AM"/>
              </w:rPr>
              <w:t>степень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высокий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ХСТ:</w:t>
            </w:r>
            <w:r w:rsidRPr="00AE56D0">
              <w:rPr>
                <w:rFonts w:ascii="GHEA Grapalat" w:hAnsi="GHEA Grapalat"/>
                <w:color w:val="000000"/>
                <w:sz w:val="18"/>
                <w:szCs w:val="18"/>
                <w:lang w:val="hy-AM"/>
              </w:rPr>
              <w:t>342-2011</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Мясо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мясные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034/2013)</w:t>
            </w:r>
            <w:r w:rsidRPr="00AE56D0">
              <w:rPr>
                <w:rFonts w:ascii="GHEA Grapalat" w:hAnsi="GHEA Grapalat" w:cs="Sylfaen"/>
                <w:color w:val="000000"/>
                <w:sz w:val="18"/>
                <w:szCs w:val="18"/>
                <w:lang w:val="hy-AM"/>
              </w:rPr>
              <w:t>регламента.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одобренный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поставки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после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может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заморозить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034BFB" w:rsidRPr="00AE56D0" w:rsidRDefault="00034BFB" w:rsidP="008B5A79">
            <w:pPr>
              <w:jc w:val="center"/>
              <w:rPr>
                <w:rFonts w:ascii="GHEA Grapalat" w:hAnsi="GHEA Grapalat"/>
                <w:sz w:val="20"/>
                <w:lang w:val="hy-AM"/>
              </w:rPr>
            </w:pPr>
            <w:r w:rsidRPr="00AE56D0">
              <w:rPr>
                <w:rFonts w:ascii="GHEA Grapalat" w:hAnsi="GHEA Grapalat"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lang w:val="hy-AM"/>
              </w:rPr>
            </w:pPr>
            <w:r w:rsidRPr="00AE56D0">
              <w:rPr>
                <w:rFonts w:ascii="GHEA Grapalat" w:hAnsi="GHEA Grapalat" w:cs="Calibri"/>
                <w:color w:val="000000"/>
                <w:sz w:val="20"/>
                <w:szCs w:val="20"/>
              </w:rPr>
              <w:t>4300</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sz w:val="20"/>
              </w:rPr>
              <w:t>1505000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rPr>
            </w:pPr>
            <w:r w:rsidRPr="00AE56D0">
              <w:rPr>
                <w:rFonts w:ascii="GHEA Grapalat" w:hAnsi="GHEA Grapalat" w:cs="Calibri"/>
                <w:color w:val="000000"/>
                <w:sz w:val="16"/>
                <w:szCs w:val="16"/>
              </w:rPr>
              <w:t>350</w:t>
            </w:r>
          </w:p>
        </w:tc>
        <w:tc>
          <w:tcPr>
            <w:tcW w:w="1134" w:type="dxa"/>
            <w:tcBorders>
              <w:top w:val="single" w:sz="4" w:space="0" w:color="auto"/>
              <w:left w:val="nil"/>
              <w:bottom w:val="single" w:sz="4" w:space="0" w:color="auto"/>
              <w:right w:val="nil"/>
            </w:tcBorders>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rPr>
            </w:pPr>
            <w:r w:rsidRPr="00AE56D0">
              <w:rPr>
                <w:rFonts w:ascii="GHEA Grapalat" w:hAnsi="GHEA Grapalat" w:cs="Calibri"/>
                <w:color w:val="000000"/>
                <w:sz w:val="16"/>
                <w:szCs w:val="16"/>
              </w:rPr>
              <w:t>350</w:t>
            </w:r>
          </w:p>
        </w:tc>
        <w:tc>
          <w:tcPr>
            <w:tcW w:w="1510" w:type="dxa"/>
            <w:shd w:val="clear" w:color="auto" w:fill="auto"/>
          </w:tcPr>
          <w:p w:rsidR="00034BFB" w:rsidRPr="00AE56D0" w:rsidRDefault="00034BFB" w:rsidP="008B5A79">
            <w:pPr>
              <w:rPr>
                <w:rFonts w:ascii="GHEA Grapalat" w:hAnsi="GHEA Grapalat"/>
                <w:lang w:val="hy-AM"/>
              </w:rPr>
            </w:pPr>
            <w:r w:rsidRPr="00AE56D0">
              <w:rPr>
                <w:rFonts w:ascii="GHEA Grapalat" w:hAnsi="GHEA Grapalat"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034BFB" w:rsidRPr="00AE56D0" w:rsidTr="005B32FD">
        <w:trPr>
          <w:trHeight w:val="153"/>
        </w:trPr>
        <w:tc>
          <w:tcPr>
            <w:tcW w:w="927" w:type="dxa"/>
            <w:shd w:val="clear" w:color="auto" w:fill="auto"/>
          </w:tcPr>
          <w:p w:rsidR="00034BFB" w:rsidRPr="00AE56D0" w:rsidRDefault="00034BFB" w:rsidP="005B32FD">
            <w:pPr>
              <w:ind w:left="360"/>
              <w:rPr>
                <w:rFonts w:ascii="GHEA Grapalat" w:hAnsi="GHEA Grapalat"/>
                <w:sz w:val="20"/>
              </w:rPr>
            </w:pPr>
            <w:r w:rsidRPr="00AE56D0">
              <w:rPr>
                <w:rFonts w:ascii="GHEA Grapalat" w:hAnsi="GHEA Grapalat"/>
                <w:sz w:val="20"/>
              </w:rPr>
              <w:lastRenderedPageBreak/>
              <w:t>16</w:t>
            </w:r>
          </w:p>
        </w:tc>
        <w:tc>
          <w:tcPr>
            <w:tcW w:w="117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olor w:val="000000"/>
                <w:sz w:val="20"/>
                <w:szCs w:val="20"/>
              </w:rPr>
              <w:t>15112160</w:t>
            </w:r>
          </w:p>
        </w:tc>
        <w:tc>
          <w:tcPr>
            <w:tcW w:w="1022" w:type="dxa"/>
            <w:shd w:val="clear" w:color="auto" w:fill="auto"/>
          </w:tcPr>
          <w:p w:rsidR="00034BFB" w:rsidRPr="00AE56D0" w:rsidRDefault="00034BFB" w:rsidP="008B5A79">
            <w:pPr>
              <w:rPr>
                <w:rFonts w:ascii="GHEA Grapalat" w:hAnsi="GHEA Grapalat"/>
                <w:sz w:val="20"/>
              </w:rPr>
            </w:pPr>
            <w:r w:rsidRPr="00AE56D0">
              <w:rPr>
                <w:rFonts w:ascii="GHEA Grapalat" w:hAnsi="GHEA Grapalat" w:cs="Sylfaen"/>
                <w:color w:val="000000"/>
                <w:sz w:val="20"/>
                <w:szCs w:val="20"/>
                <w:lang w:val="hy-AM"/>
              </w:rPr>
              <w:t>Курица</w:t>
            </w:r>
            <w:r w:rsidRPr="00AE56D0">
              <w:rPr>
                <w:rFonts w:ascii="GHEA Grapalat" w:hAnsi="GHEA Grapalat"/>
                <w:color w:val="000000"/>
                <w:sz w:val="20"/>
                <w:szCs w:val="20"/>
                <w:lang w:val="hy-AM"/>
              </w:rPr>
              <w:t xml:space="preserve"> </w:t>
            </w:r>
            <w:r w:rsidRPr="00AE56D0">
              <w:rPr>
                <w:rFonts w:ascii="GHEA Grapalat" w:hAnsi="GHEA Grapalat" w:cs="Sylfaen"/>
                <w:color w:val="000000"/>
                <w:sz w:val="20"/>
                <w:szCs w:val="20"/>
                <w:lang w:val="hy-AM"/>
              </w:rPr>
              <w:t>грудь</w:t>
            </w:r>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18"/>
                <w:szCs w:val="18"/>
                <w:lang w:val="hy-AM"/>
              </w:rPr>
              <w:t>Курица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грудь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- 31962-2013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Чистый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анемичный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сторона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пахнет</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мягкий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мясо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воздухонепроницаемый</w:t>
            </w:r>
            <w:r w:rsidRPr="00AE56D0">
              <w:rPr>
                <w:rFonts w:ascii="GHEA Grapalat" w:hAnsi="GHEA Grapalat"/>
                <w:color w:val="000000"/>
                <w:sz w:val="18"/>
                <w:szCs w:val="18"/>
                <w:lang w:val="hy-AM"/>
              </w:rPr>
              <w:t>, фабрика</w:t>
            </w:r>
            <w:r w:rsidRPr="00AE56D0">
              <w:rPr>
                <w:rFonts w:ascii="GHEA Grapalat" w:hAnsi="GHEA Grapalat" w:cs="Sylfaen"/>
                <w:color w:val="000000"/>
                <w:sz w:val="18"/>
                <w:szCs w:val="18"/>
                <w:lang w:val="hy-AM"/>
              </w:rPr>
              <w:t>упакованный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для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запланировано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контейнеру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слитый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дозе</w:t>
            </w:r>
            <w:r w:rsidRPr="00AE56D0">
              <w:rPr>
                <w:rFonts w:ascii="GHEA Grapalat" w:hAnsi="GHEA Grapalat"/>
                <w:color w:val="000000"/>
                <w:sz w:val="18"/>
                <w:szCs w:val="18"/>
                <w:lang w:val="hy-AM"/>
              </w:rPr>
              <w:t>,</w:t>
            </w:r>
            <w:r w:rsidRPr="00AE56D0">
              <w:rPr>
                <w:rFonts w:ascii="GHEA Grapalat" w:hAnsi="GHEA Grapalat"/>
                <w:color w:val="000000" w:themeColor="text1"/>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90%</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Мясо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мясные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034/2013)</w:t>
            </w:r>
            <w:r w:rsidRPr="00AE56D0">
              <w:rPr>
                <w:rFonts w:ascii="GHEA Grapalat" w:hAnsi="GHEA Grapalat" w:cs="Sylfaen"/>
                <w:color w:val="000000"/>
                <w:sz w:val="18"/>
                <w:szCs w:val="18"/>
                <w:lang w:val="hy-AM"/>
              </w:rPr>
              <w:t>регламента.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одобренный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От получения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после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может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заморозить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034BFB" w:rsidRPr="00AE56D0" w:rsidRDefault="00034BFB" w:rsidP="008B5A79">
            <w:pPr>
              <w:jc w:val="center"/>
              <w:rPr>
                <w:rFonts w:ascii="GHEA Grapalat" w:hAnsi="GHEA Grapalat"/>
                <w:sz w:val="20"/>
                <w:lang w:val="hy-AM"/>
              </w:rPr>
            </w:pPr>
            <w:r w:rsidRPr="00AE56D0">
              <w:rPr>
                <w:rFonts w:ascii="GHEA Grapalat" w:hAnsi="GHEA Grapalat"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cs="Calibri"/>
                <w:color w:val="000000"/>
                <w:sz w:val="20"/>
                <w:szCs w:val="20"/>
              </w:rPr>
              <w:t>2800</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sz w:val="20"/>
              </w:rPr>
              <w:t>840000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300</w:t>
            </w:r>
          </w:p>
        </w:tc>
        <w:tc>
          <w:tcPr>
            <w:tcW w:w="1134" w:type="dxa"/>
            <w:tcBorders>
              <w:top w:val="single" w:sz="4" w:space="0" w:color="auto"/>
              <w:left w:val="nil"/>
              <w:bottom w:val="single" w:sz="4" w:space="0" w:color="auto"/>
              <w:right w:val="nil"/>
            </w:tcBorders>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300</w:t>
            </w:r>
          </w:p>
        </w:tc>
        <w:tc>
          <w:tcPr>
            <w:tcW w:w="1510" w:type="dxa"/>
            <w:shd w:val="clear" w:color="auto" w:fill="auto"/>
          </w:tcPr>
          <w:p w:rsidR="00034BFB" w:rsidRPr="00AE56D0" w:rsidRDefault="00034BFB" w:rsidP="008B5A79">
            <w:pPr>
              <w:rPr>
                <w:rFonts w:ascii="GHEA Grapalat" w:hAnsi="GHEA Grapalat"/>
                <w:lang w:val="hy-AM"/>
              </w:rPr>
            </w:pPr>
            <w:r w:rsidRPr="00AE56D0">
              <w:rPr>
                <w:rFonts w:ascii="GHEA Grapalat" w:hAnsi="GHEA Grapalat"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034BFB" w:rsidRPr="00AE56D0" w:rsidTr="005B32FD">
        <w:trPr>
          <w:trHeight w:val="153"/>
        </w:trPr>
        <w:tc>
          <w:tcPr>
            <w:tcW w:w="927" w:type="dxa"/>
            <w:shd w:val="clear" w:color="auto" w:fill="auto"/>
          </w:tcPr>
          <w:p w:rsidR="00034BFB" w:rsidRPr="00AE56D0" w:rsidRDefault="00034BFB" w:rsidP="008B5A79">
            <w:pPr>
              <w:ind w:left="360"/>
              <w:rPr>
                <w:rFonts w:ascii="GHEA Grapalat" w:hAnsi="GHEA Grapalat"/>
                <w:sz w:val="20"/>
              </w:rPr>
            </w:pPr>
            <w:r>
              <w:rPr>
                <w:rFonts w:ascii="GHEA Grapalat" w:hAnsi="GHEA Grapalat"/>
                <w:sz w:val="20"/>
              </w:rPr>
              <w:lastRenderedPageBreak/>
              <w:t>17:</w:t>
            </w:r>
          </w:p>
        </w:tc>
        <w:tc>
          <w:tcPr>
            <w:tcW w:w="117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olor w:val="000000"/>
                <w:sz w:val="20"/>
                <w:szCs w:val="20"/>
              </w:rPr>
              <w:t>15541200</w:t>
            </w:r>
          </w:p>
        </w:tc>
        <w:tc>
          <w:tcPr>
            <w:tcW w:w="1022"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20"/>
                <w:szCs w:val="20"/>
              </w:rPr>
              <w:t>Сыр</w:t>
            </w:r>
            <w:r w:rsidRPr="00AE56D0">
              <w:rPr>
                <w:rFonts w:ascii="GHEA Grapalat" w:hAnsi="GHEA Grapalat"/>
                <w:color w:val="000000"/>
                <w:sz w:val="20"/>
                <w:szCs w:val="20"/>
              </w:rPr>
              <w:t xml:space="preserve"> </w:t>
            </w:r>
            <w:proofErr w:type="gramStart"/>
            <w:r w:rsidRPr="00AE56D0">
              <w:rPr>
                <w:rFonts w:ascii="GHEA Grapalat" w:hAnsi="GHEA Grapalat" w:cs="Sylfaen"/>
                <w:color w:val="000000"/>
                <w:sz w:val="20"/>
                <w:szCs w:val="20"/>
              </w:rPr>
              <w:t>Чанах</w:t>
            </w:r>
            <w:proofErr w:type="gramEnd"/>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b/>
                <w:color w:val="000000" w:themeColor="text1"/>
                <w:sz w:val="18"/>
                <w:szCs w:val="18"/>
                <w:lang w:val="hy-AM"/>
              </w:rPr>
              <w:t>"</w:t>
            </w:r>
            <w:r w:rsidRPr="00AE56D0">
              <w:rPr>
                <w:rFonts w:ascii="GHEA Grapalat" w:hAnsi="GHEA Grapalat" w:cs="Sylfaen"/>
                <w:b/>
                <w:color w:val="000000" w:themeColor="text1"/>
                <w:sz w:val="18"/>
                <w:szCs w:val="18"/>
                <w:lang w:val="hy-AM"/>
              </w:rPr>
              <w:t>Чанах</w:t>
            </w:r>
            <w:r w:rsidRPr="00AE56D0">
              <w:rPr>
                <w:rFonts w:ascii="GHEA Grapalat" w:hAnsi="GHEA Grapalat"/>
                <w:b/>
                <w:color w:val="000000" w:themeColor="text1"/>
                <w:sz w:val="18"/>
                <w:szCs w:val="18"/>
                <w:lang w:val="hy-AM"/>
              </w:rPr>
              <w:t>/</w:t>
            </w:r>
            <w:r w:rsidRPr="00AE56D0">
              <w:rPr>
                <w:rFonts w:ascii="GHEA Grapalat" w:hAnsi="GHEA Grapalat" w:cs="Sylfaen"/>
                <w:b/>
                <w:color w:val="000000" w:themeColor="text1"/>
                <w:sz w:val="18"/>
                <w:szCs w:val="18"/>
                <w:lang w:val="hy-AM"/>
              </w:rPr>
              <w:t>упаковка:</w:t>
            </w:r>
            <w:r w:rsidRPr="00AE56D0">
              <w:rPr>
                <w:rFonts w:ascii="GHEA Grapalat" w:hAnsi="GHEA Grapalat"/>
                <w:b/>
                <w:color w:val="000000" w:themeColor="text1"/>
                <w:sz w:val="18"/>
                <w:szCs w:val="18"/>
                <w:lang w:val="hy-AM"/>
              </w:rPr>
              <w:t>4-6:</w:t>
            </w:r>
            <w:r w:rsidRPr="00AE56D0">
              <w:rPr>
                <w:rFonts w:ascii="GHEA Grapalat" w:hAnsi="GHEA Grapalat" w:cs="Sylfaen"/>
                <w:b/>
                <w:color w:val="000000" w:themeColor="text1"/>
                <w:sz w:val="18"/>
                <w:szCs w:val="18"/>
                <w:lang w:val="hy-AM"/>
              </w:rPr>
              <w:t>кг</w:t>
            </w:r>
            <w:r w:rsidRPr="00AE56D0">
              <w:rPr>
                <w:rFonts w:ascii="GHEA Grapalat" w:hAnsi="GHEA Grapalat"/>
                <w:b/>
                <w:color w:val="000000" w:themeColor="text1"/>
                <w:sz w:val="18"/>
                <w:szCs w:val="18"/>
                <w:lang w:val="hy-AM"/>
              </w:rPr>
              <w:t>/;</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Белый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соленая вода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сыр</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коровы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молока</w:t>
            </w:r>
            <w:r w:rsidRPr="00AE56D0">
              <w:rPr>
                <w:rFonts w:ascii="GHEA Grapalat" w:hAnsi="GHEA Grapalat"/>
                <w:color w:val="000000"/>
                <w:sz w:val="18"/>
                <w:szCs w:val="18"/>
                <w:lang w:val="hy-AM"/>
              </w:rPr>
              <w:t>, 36-40%</w:t>
            </w:r>
            <w:r w:rsidRPr="00AE56D0">
              <w:rPr>
                <w:rFonts w:ascii="GHEA Grapalat" w:hAnsi="GHEA Grapalat" w:cs="Sylfaen"/>
                <w:color w:val="000000"/>
                <w:sz w:val="18"/>
                <w:szCs w:val="18"/>
                <w:lang w:val="hy-AM"/>
              </w:rPr>
              <w:t>с жиром</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фабрика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упаковкой.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ХСТ:</w:t>
            </w:r>
            <w:r w:rsidRPr="00AE56D0">
              <w:rPr>
                <w:rFonts w:ascii="GHEA Grapalat" w:hAnsi="GHEA Grapalat"/>
                <w:color w:val="000000"/>
                <w:sz w:val="18"/>
                <w:szCs w:val="18"/>
                <w:lang w:val="hy-AM"/>
              </w:rPr>
              <w:t>377-2016</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7616-85</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идентификация: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67:</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Молоко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молочные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033/2013),</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N 021/2011),</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N 022/2011),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034BFB" w:rsidRPr="00AE56D0" w:rsidRDefault="00034BFB" w:rsidP="008B5A79">
            <w:pPr>
              <w:jc w:val="center"/>
              <w:rPr>
                <w:rFonts w:ascii="GHEA Grapalat" w:hAnsi="GHEA Grapalat"/>
                <w:sz w:val="20"/>
                <w:lang w:val="hy-AM"/>
              </w:rPr>
            </w:pPr>
            <w:r w:rsidRPr="00AE56D0">
              <w:rPr>
                <w:rFonts w:ascii="GHEA Grapalat" w:hAnsi="GHEA Grapalat"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Pr>
                <w:rFonts w:ascii="GHEA Grapalat" w:hAnsi="GHEA Grapalat" w:cs="Calibri"/>
                <w:color w:val="000000"/>
                <w:sz w:val="20"/>
                <w:szCs w:val="20"/>
              </w:rPr>
              <w:t xml:space="preserve">2000 </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sz w:val="20"/>
              </w:rPr>
              <w:t>200 000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100</w:t>
            </w:r>
          </w:p>
        </w:tc>
        <w:tc>
          <w:tcPr>
            <w:tcW w:w="1134" w:type="dxa"/>
            <w:tcBorders>
              <w:top w:val="single" w:sz="4" w:space="0" w:color="auto"/>
              <w:left w:val="nil"/>
              <w:bottom w:val="single" w:sz="4" w:space="0" w:color="auto"/>
              <w:right w:val="nil"/>
            </w:tcBorders>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100</w:t>
            </w:r>
          </w:p>
        </w:tc>
        <w:tc>
          <w:tcPr>
            <w:tcW w:w="1510" w:type="dxa"/>
            <w:shd w:val="clear" w:color="auto" w:fill="auto"/>
          </w:tcPr>
          <w:p w:rsidR="00034BFB" w:rsidRPr="00AE56D0" w:rsidRDefault="00034BFB" w:rsidP="008B5A79">
            <w:pPr>
              <w:rPr>
                <w:rFonts w:ascii="GHEA Grapalat" w:hAnsi="GHEA Grapalat"/>
                <w:lang w:val="hy-AM"/>
              </w:rPr>
            </w:pPr>
            <w:r w:rsidRPr="00AE56D0">
              <w:rPr>
                <w:rFonts w:ascii="GHEA Grapalat" w:hAnsi="GHEA Grapalat"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034BFB" w:rsidRPr="00AE56D0" w:rsidTr="005B32FD">
        <w:trPr>
          <w:trHeight w:val="153"/>
        </w:trPr>
        <w:tc>
          <w:tcPr>
            <w:tcW w:w="927" w:type="dxa"/>
            <w:shd w:val="clear" w:color="auto" w:fill="auto"/>
          </w:tcPr>
          <w:p w:rsidR="00034BFB" w:rsidRPr="00AE56D0" w:rsidRDefault="00034BFB" w:rsidP="005B32FD">
            <w:pPr>
              <w:ind w:left="360"/>
              <w:rPr>
                <w:rFonts w:ascii="GHEA Grapalat" w:hAnsi="GHEA Grapalat"/>
                <w:sz w:val="20"/>
              </w:rPr>
            </w:pPr>
            <w:r w:rsidRPr="00AE56D0">
              <w:rPr>
                <w:rFonts w:ascii="GHEA Grapalat" w:hAnsi="GHEA Grapalat"/>
                <w:sz w:val="20"/>
              </w:rPr>
              <w:t>18</w:t>
            </w:r>
          </w:p>
        </w:tc>
        <w:tc>
          <w:tcPr>
            <w:tcW w:w="117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olor w:val="000000"/>
                <w:sz w:val="20"/>
                <w:szCs w:val="20"/>
              </w:rPr>
              <w:t>15511100</w:t>
            </w:r>
          </w:p>
        </w:tc>
        <w:tc>
          <w:tcPr>
            <w:tcW w:w="1022"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20"/>
                <w:szCs w:val="20"/>
              </w:rPr>
              <w:t>Молоко:</w:t>
            </w:r>
            <w:r w:rsidRPr="00AE56D0">
              <w:rPr>
                <w:rFonts w:ascii="GHEA Grapalat" w:hAnsi="GHEA Grapalat"/>
                <w:color w:val="000000"/>
                <w:sz w:val="20"/>
                <w:szCs w:val="20"/>
              </w:rPr>
              <w:t xml:space="preserve"> </w:t>
            </w:r>
            <w:proofErr w:type="gramStart"/>
            <w:r w:rsidRPr="00AE56D0">
              <w:rPr>
                <w:rFonts w:ascii="GHEA Grapalat" w:hAnsi="GHEA Grapalat" w:cs="Sylfaen"/>
                <w:color w:val="000000"/>
                <w:sz w:val="20"/>
                <w:szCs w:val="20"/>
              </w:rPr>
              <w:t>пастеризованный</w:t>
            </w:r>
            <w:proofErr w:type="gramEnd"/>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18"/>
                <w:szCs w:val="18"/>
                <w:lang w:val="hy-AM"/>
              </w:rPr>
              <w:t>Пастеризованный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коровы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безупречный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молоко</w:t>
            </w:r>
            <w:r w:rsidRPr="00AE56D0">
              <w:rPr>
                <w:rFonts w:ascii="GHEA Grapalat" w:hAnsi="GHEA Grapalat"/>
                <w:color w:val="000000"/>
                <w:sz w:val="18"/>
                <w:szCs w:val="18"/>
                <w:lang w:val="hy-AM"/>
              </w:rPr>
              <w:t>3,2%</w:t>
            </w:r>
            <w:r w:rsidRPr="00AE56D0">
              <w:rPr>
                <w:rFonts w:ascii="GHEA Grapalat" w:hAnsi="GHEA Grapalat" w:cs="Sylfaen"/>
                <w:color w:val="000000"/>
                <w:sz w:val="18"/>
                <w:szCs w:val="18"/>
                <w:lang w:val="hy-AM"/>
              </w:rPr>
              <w:t>с жиром</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кислотность</w:t>
            </w:r>
            <w:r w:rsidRPr="00AE56D0">
              <w:rPr>
                <w:rFonts w:ascii="GHEA Grapalat" w:hAnsi="GHEA Grapalat"/>
                <w:color w:val="000000"/>
                <w:sz w:val="18"/>
                <w:szCs w:val="18"/>
                <w:lang w:val="hy-AM"/>
              </w:rPr>
              <w:t>16-210Т</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действительности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 xml:space="preserve">90%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b/>
                <w:color w:val="000000" w:themeColor="text1"/>
                <w:sz w:val="18"/>
                <w:szCs w:val="18"/>
                <w:lang w:val="hy-AM"/>
              </w:rPr>
              <w:t>и:</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упаковка: заводская</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картон</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 контейнером</w:t>
            </w:r>
            <w:r w:rsidRPr="00AE56D0">
              <w:rPr>
                <w:rFonts w:ascii="GHEA Grapalat" w:hAnsi="GHEA Grapalat"/>
                <w:b/>
                <w:color w:val="000000" w:themeColor="text1"/>
                <w:sz w:val="18"/>
                <w:szCs w:val="18"/>
                <w:lang w:val="hy-AM"/>
              </w:rPr>
              <w:t>, 0,5-1</w:t>
            </w:r>
            <w:r w:rsidRPr="00AE56D0">
              <w:rPr>
                <w:rFonts w:ascii="GHEA Grapalat" w:hAnsi="GHEA Grapalat" w:cs="Sylfaen"/>
                <w:b/>
                <w:color w:val="000000" w:themeColor="text1"/>
                <w:sz w:val="18"/>
                <w:szCs w:val="18"/>
                <w:lang w:val="hy-AM"/>
              </w:rPr>
              <w:t>литр</w:t>
            </w:r>
            <w:r w:rsidRPr="00AE56D0">
              <w:rPr>
                <w:rFonts w:ascii="GHEA Grapalat" w:hAnsi="GHEA Grapalat"/>
                <w:color w:val="000000" w:themeColor="text1"/>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контейнер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вес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считать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13277-79</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67:</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молоко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молочные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одобренный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Ярлык: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меньшей мере</w:t>
            </w:r>
            <w:r w:rsidRPr="00AE56D0">
              <w:rPr>
                <w:rFonts w:ascii="GHEA Grapalat" w:hAnsi="GHEA Grapalat"/>
                <w:color w:val="000000"/>
                <w:sz w:val="18"/>
                <w:szCs w:val="18"/>
                <w:lang w:val="hy-AM"/>
              </w:rPr>
              <w:t>50</w:t>
            </w:r>
            <w:r w:rsidRPr="00AE56D0">
              <w:rPr>
                <w:rFonts w:ascii="GHEA Grapalat" w:hAnsi="GHEA Grapalat" w:cs="Sylfaen"/>
                <w:color w:val="000000"/>
                <w:sz w:val="18"/>
                <w:szCs w:val="18"/>
                <w:lang w:val="hy-AM"/>
              </w:rPr>
              <w:t>минута</w:t>
            </w:r>
            <w:r w:rsidRPr="00AE56D0">
              <w:rPr>
                <w:rFonts w:ascii="GHEA Grapalat" w:hAnsi="GHEA Grapalat"/>
                <w:color w:val="000000"/>
                <w:sz w:val="18"/>
                <w:szCs w:val="18"/>
                <w:lang w:val="hy-AM"/>
              </w:rPr>
              <w:t>:</w:t>
            </w:r>
          </w:p>
        </w:tc>
        <w:tc>
          <w:tcPr>
            <w:tcW w:w="672" w:type="dxa"/>
            <w:shd w:val="clear" w:color="auto" w:fill="auto"/>
          </w:tcPr>
          <w:p w:rsidR="00034BFB" w:rsidRPr="00AE56D0" w:rsidRDefault="00034BFB" w:rsidP="008B5A79">
            <w:pPr>
              <w:jc w:val="center"/>
              <w:rPr>
                <w:rFonts w:ascii="GHEA Grapalat" w:hAnsi="GHEA Grapalat"/>
                <w:sz w:val="20"/>
                <w:lang w:val="hy-AM"/>
              </w:rPr>
            </w:pPr>
            <w:r w:rsidRPr="00AE56D0">
              <w:rPr>
                <w:rFonts w:ascii="GHEA Grapalat" w:hAnsi="GHEA Grapalat" w:cs="Sylfaen"/>
                <w:sz w:val="20"/>
                <w:szCs w:val="20"/>
              </w:rPr>
              <w:lastRenderedPageBreak/>
              <w:t>литр</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cs="Calibri"/>
                <w:color w:val="000000"/>
                <w:sz w:val="20"/>
                <w:szCs w:val="20"/>
              </w:rPr>
              <w:t>600</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Pr>
                <w:rFonts w:ascii="GHEA Grapalat" w:hAnsi="GHEA Grapalat"/>
                <w:sz w:val="20"/>
              </w:rPr>
              <w:t>180 000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300</w:t>
            </w:r>
          </w:p>
        </w:tc>
        <w:tc>
          <w:tcPr>
            <w:tcW w:w="1134" w:type="dxa"/>
            <w:tcBorders>
              <w:top w:val="single" w:sz="4" w:space="0" w:color="auto"/>
              <w:left w:val="nil"/>
              <w:bottom w:val="single" w:sz="4" w:space="0" w:color="auto"/>
              <w:right w:val="nil"/>
            </w:tcBorders>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300</w:t>
            </w:r>
          </w:p>
        </w:tc>
        <w:tc>
          <w:tcPr>
            <w:tcW w:w="1510" w:type="dxa"/>
            <w:shd w:val="clear" w:color="auto" w:fill="auto"/>
          </w:tcPr>
          <w:p w:rsidR="00034BFB" w:rsidRPr="00AE56D0" w:rsidRDefault="00034BFB" w:rsidP="008B5A79">
            <w:pPr>
              <w:rPr>
                <w:rFonts w:ascii="GHEA Grapalat" w:hAnsi="GHEA Grapalat"/>
                <w:lang w:val="hy-AM"/>
              </w:rPr>
            </w:pPr>
            <w:r w:rsidRPr="00AE56D0">
              <w:rPr>
                <w:rFonts w:ascii="GHEA Grapalat" w:hAnsi="GHEA Grapalat" w:cs="Sylfaen"/>
                <w:sz w:val="16"/>
                <w:szCs w:val="16"/>
                <w:lang w:val="hy-AM"/>
              </w:rPr>
              <w:t xml:space="preserve">После вступления в силу договора до последнего рабочего дня, установленного на декабрь месяц в детском саду 2025 года </w:t>
            </w:r>
            <w:r w:rsidRPr="00AE56D0">
              <w:rPr>
                <w:rFonts w:ascii="GHEA Grapalat" w:hAnsi="GHEA Grapalat" w:cs="Sylfaen"/>
                <w:sz w:val="16"/>
                <w:szCs w:val="16"/>
                <w:lang w:val="hy-AM"/>
              </w:rPr>
              <w:lastRenderedPageBreak/>
              <w:t>включительно.</w:t>
            </w:r>
          </w:p>
        </w:tc>
      </w:tr>
      <w:tr w:rsidR="00034BFB" w:rsidRPr="00AE56D0" w:rsidTr="005B32FD">
        <w:trPr>
          <w:trHeight w:val="153"/>
        </w:trPr>
        <w:tc>
          <w:tcPr>
            <w:tcW w:w="927" w:type="dxa"/>
            <w:shd w:val="clear" w:color="auto" w:fill="auto"/>
          </w:tcPr>
          <w:p w:rsidR="00034BFB" w:rsidRPr="00AE56D0" w:rsidRDefault="00034BFB" w:rsidP="005B32FD">
            <w:pPr>
              <w:ind w:left="360"/>
              <w:rPr>
                <w:rFonts w:ascii="GHEA Grapalat" w:hAnsi="GHEA Grapalat"/>
                <w:sz w:val="20"/>
              </w:rPr>
            </w:pPr>
            <w:r w:rsidRPr="00AE56D0">
              <w:rPr>
                <w:rFonts w:ascii="GHEA Grapalat" w:hAnsi="GHEA Grapalat"/>
                <w:sz w:val="20"/>
              </w:rPr>
              <w:lastRenderedPageBreak/>
              <w:t>19</w:t>
            </w:r>
          </w:p>
        </w:tc>
        <w:tc>
          <w:tcPr>
            <w:tcW w:w="117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olor w:val="000000"/>
                <w:sz w:val="20"/>
                <w:szCs w:val="20"/>
              </w:rPr>
              <w:t>15551600</w:t>
            </w:r>
          </w:p>
        </w:tc>
        <w:tc>
          <w:tcPr>
            <w:tcW w:w="1022"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20"/>
                <w:szCs w:val="20"/>
              </w:rPr>
              <w:t>Йогурт</w:t>
            </w:r>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18"/>
                <w:szCs w:val="18"/>
                <w:lang w:val="hy-AM"/>
              </w:rPr>
              <w:t>Йогурт: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ХСТ:</w:t>
            </w:r>
            <w:r w:rsidRPr="00AE56D0">
              <w:rPr>
                <w:rFonts w:ascii="GHEA Grapalat" w:hAnsi="GHEA Grapalat"/>
                <w:color w:val="000000"/>
                <w:sz w:val="18"/>
                <w:szCs w:val="18"/>
                <w:lang w:val="hy-AM"/>
              </w:rPr>
              <w:t>120-2005</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данный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стандарта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индикаторы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Безупречный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коровы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свежий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молока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готовый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коровы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свежий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молока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полученный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толстый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толстый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чистый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молочная кислота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вкус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запах</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сторона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вкус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запах</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цвет</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молочно-белый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кремового цвета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равномерно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весь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массе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нефти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массивный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часть</w:t>
            </w:r>
            <w:r w:rsidRPr="00AE56D0">
              <w:rPr>
                <w:rFonts w:ascii="GHEA Grapalat" w:hAnsi="GHEA Grapalat"/>
                <w:color w:val="000000"/>
                <w:sz w:val="18"/>
                <w:szCs w:val="18"/>
                <w:lang w:val="hy-AM"/>
              </w:rPr>
              <w:t>3,2%-</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кислотность</w:t>
            </w:r>
            <w:r w:rsidRPr="00AE56D0">
              <w:rPr>
                <w:rFonts w:ascii="GHEA Grapalat" w:hAnsi="GHEA Grapalat"/>
                <w:color w:val="000000"/>
                <w:sz w:val="18"/>
                <w:szCs w:val="18"/>
                <w:lang w:val="hy-AM"/>
              </w:rPr>
              <w:t>(90-140)оТ,</w:t>
            </w:r>
            <w:r w:rsidRPr="00AE56D0">
              <w:rPr>
                <w:rFonts w:ascii="GHEA Grapalat" w:hAnsi="GHEA Grapalat" w:cs="Sylfaen"/>
                <w:color w:val="000000"/>
                <w:sz w:val="18"/>
                <w:szCs w:val="18"/>
                <w:lang w:val="hy-AM"/>
              </w:rPr>
              <w:t>сухой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материалов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массивный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часть</w:t>
            </w:r>
            <w:r w:rsidRPr="00AE56D0">
              <w:rPr>
                <w:rFonts w:ascii="GHEA Grapalat" w:hAnsi="GHEA Grapalat"/>
                <w:color w:val="000000"/>
                <w:sz w:val="18"/>
                <w:szCs w:val="18"/>
                <w:lang w:val="hy-AM"/>
              </w:rPr>
              <w:t>- 8,1%</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плотность: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смешивание</w:t>
            </w:r>
            <w:r w:rsidRPr="00AE56D0">
              <w:rPr>
                <w:rFonts w:ascii="GHEA Grapalat" w:hAnsi="GHEA Grapalat"/>
                <w:color w:val="000000"/>
                <w:sz w:val="18"/>
                <w:szCs w:val="18"/>
                <w:lang w:val="hy-AM"/>
              </w:rPr>
              <w:t>/200С</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1,028</w:t>
            </w:r>
            <w:r w:rsidRPr="00AE56D0">
              <w:rPr>
                <w:rFonts w:ascii="GHEA Grapalat" w:hAnsi="GHEA Grapalat" w:cs="Sylfaen"/>
                <w:color w:val="000000"/>
                <w:sz w:val="18"/>
                <w:szCs w:val="18"/>
                <w:lang w:val="hy-AM"/>
              </w:rPr>
              <w:t>с:</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см</w:t>
            </w:r>
            <w:r w:rsidRPr="00AE56D0">
              <w:rPr>
                <w:rFonts w:ascii="GHEA Grapalat" w:hAnsi="GHEA Grapalat"/>
                <w:color w:val="000000"/>
                <w:sz w:val="18"/>
                <w:szCs w:val="18"/>
                <w:lang w:val="hy-AM"/>
              </w:rPr>
              <w:t>3,</w:t>
            </w:r>
            <w:r w:rsidRPr="00AE56D0">
              <w:rPr>
                <w:rFonts w:ascii="GHEA Grapalat" w:hAnsi="GHEA Grapalat" w:cs="Sylfaen"/>
                <w:b/>
                <w:color w:val="000000" w:themeColor="text1"/>
                <w:sz w:val="18"/>
                <w:szCs w:val="18"/>
                <w:lang w:val="hy-AM"/>
              </w:rPr>
              <w:t>упаковка</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фабрика</w:t>
            </w:r>
            <w:r w:rsidRPr="00AE56D0">
              <w:rPr>
                <w:rFonts w:ascii="GHEA Grapalat" w:hAnsi="GHEA Grapalat"/>
                <w:b/>
                <w:color w:val="000000" w:themeColor="text1"/>
                <w:sz w:val="18"/>
                <w:szCs w:val="18"/>
                <w:lang w:val="hy-AM"/>
              </w:rPr>
              <w:t>1:</w:t>
            </w:r>
            <w:r w:rsidRPr="00AE56D0">
              <w:rPr>
                <w:rFonts w:ascii="GHEA Grapalat" w:hAnsi="GHEA Grapalat" w:cs="Arial"/>
                <w:b/>
                <w:color w:val="000000" w:themeColor="text1"/>
                <w:sz w:val="18"/>
                <w:szCs w:val="18"/>
                <w:lang w:val="hy-AM"/>
              </w:rPr>
              <w:t>к</w:t>
            </w:r>
            <w:r w:rsidRPr="00AE56D0">
              <w:rPr>
                <w:rFonts w:ascii="GHEA Grapalat" w:hAnsi="GHEA Grapalat" w:cs="Sylfaen"/>
                <w:b/>
                <w:color w:val="000000" w:themeColor="text1"/>
                <w:sz w:val="18"/>
                <w:szCs w:val="18"/>
                <w:lang w:val="hy-AM"/>
              </w:rPr>
              <w:t>с:</w:t>
            </w:r>
            <w:r w:rsidRPr="00AE56D0">
              <w:rPr>
                <w:rFonts w:ascii="GHEA Grapalat" w:hAnsi="GHEA Grapalat"/>
                <w:b/>
                <w:color w:val="000000" w:themeColor="text1"/>
                <w:sz w:val="18"/>
                <w:szCs w:val="18"/>
                <w:lang w:val="hy-AM"/>
              </w:rPr>
              <w:t>, /</w:t>
            </w:r>
            <w:r w:rsidRPr="00AE56D0">
              <w:rPr>
                <w:rFonts w:ascii="GHEA Grapalat" w:hAnsi="GHEA Grapalat" w:cs="Sylfaen"/>
                <w:b/>
                <w:color w:val="000000" w:themeColor="text1"/>
                <w:sz w:val="18"/>
                <w:szCs w:val="18"/>
                <w:lang w:val="hy-AM"/>
              </w:rPr>
              <w:t>без</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контейнер</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вес</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считать</w:t>
            </w:r>
            <w:r w:rsidRPr="00AE56D0">
              <w:rPr>
                <w:rFonts w:ascii="GHEA Grapalat" w:hAnsi="GHEA Grapalat"/>
                <w:color w:val="000000" w:themeColor="text1"/>
                <w:sz w:val="18"/>
                <w:szCs w:val="18"/>
                <w:lang w:val="hy-AM"/>
              </w:rPr>
              <w:t>/:</w:t>
            </w:r>
            <w:r w:rsidRPr="00AE56D0">
              <w:rPr>
                <w:rFonts w:ascii="GHEA Grapalat" w:hAnsi="GHEA Grapalat" w:cs="Sylfaen"/>
                <w:color w:val="000000"/>
                <w:sz w:val="18"/>
                <w:szCs w:val="18"/>
                <w:lang w:val="hy-AM"/>
              </w:rPr>
              <w:t>воздухонепроницаемый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закрыто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крышкой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производство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даты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10:00</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90%</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67:</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молоко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молочные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 xml:space="preserve"> </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одобренный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&gt;&gt;:</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Примечание: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034BFB" w:rsidRPr="00AE56D0" w:rsidRDefault="00034BFB" w:rsidP="008B5A79">
            <w:pPr>
              <w:jc w:val="center"/>
              <w:rPr>
                <w:rFonts w:ascii="GHEA Grapalat" w:hAnsi="GHEA Grapalat"/>
                <w:sz w:val="20"/>
                <w:lang w:val="hy-AM"/>
              </w:rPr>
            </w:pPr>
            <w:r w:rsidRPr="00AE56D0">
              <w:rPr>
                <w:rFonts w:ascii="GHEA Grapalat" w:hAnsi="GHEA Grapalat"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cs="Calibri"/>
                <w:color w:val="000000"/>
                <w:sz w:val="20"/>
                <w:szCs w:val="20"/>
              </w:rPr>
              <w:t>650</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sz w:val="20"/>
              </w:rPr>
              <w:t>260 000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400</w:t>
            </w:r>
          </w:p>
        </w:tc>
        <w:tc>
          <w:tcPr>
            <w:tcW w:w="1134" w:type="dxa"/>
            <w:tcBorders>
              <w:top w:val="single" w:sz="4" w:space="0" w:color="auto"/>
              <w:left w:val="nil"/>
              <w:bottom w:val="single" w:sz="4" w:space="0" w:color="auto"/>
              <w:right w:val="nil"/>
            </w:tcBorders>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400</w:t>
            </w:r>
          </w:p>
        </w:tc>
        <w:tc>
          <w:tcPr>
            <w:tcW w:w="1510" w:type="dxa"/>
            <w:shd w:val="clear" w:color="auto" w:fill="auto"/>
          </w:tcPr>
          <w:p w:rsidR="00034BFB" w:rsidRPr="00AE56D0" w:rsidRDefault="00034BFB" w:rsidP="008B5A79">
            <w:pPr>
              <w:rPr>
                <w:rFonts w:ascii="GHEA Grapalat" w:hAnsi="GHEA Grapalat"/>
                <w:lang w:val="hy-AM"/>
              </w:rPr>
            </w:pPr>
            <w:r w:rsidRPr="00AE56D0">
              <w:rPr>
                <w:rFonts w:ascii="GHEA Grapalat" w:hAnsi="GHEA Grapalat"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034BFB" w:rsidRPr="00AE56D0" w:rsidTr="005B32FD">
        <w:trPr>
          <w:trHeight w:val="153"/>
        </w:trPr>
        <w:tc>
          <w:tcPr>
            <w:tcW w:w="927" w:type="dxa"/>
            <w:shd w:val="clear" w:color="auto" w:fill="auto"/>
          </w:tcPr>
          <w:p w:rsidR="00034BFB" w:rsidRPr="00AE56D0" w:rsidRDefault="00034BFB" w:rsidP="005B32FD">
            <w:pPr>
              <w:ind w:left="360"/>
              <w:rPr>
                <w:rFonts w:ascii="GHEA Grapalat" w:hAnsi="GHEA Grapalat"/>
                <w:sz w:val="20"/>
              </w:rPr>
            </w:pPr>
            <w:r w:rsidRPr="00AE56D0">
              <w:rPr>
                <w:rFonts w:ascii="GHEA Grapalat" w:hAnsi="GHEA Grapalat"/>
                <w:sz w:val="20"/>
              </w:rPr>
              <w:lastRenderedPageBreak/>
              <w:t>20</w:t>
            </w:r>
          </w:p>
        </w:tc>
        <w:tc>
          <w:tcPr>
            <w:tcW w:w="117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olor w:val="000000"/>
                <w:sz w:val="20"/>
                <w:szCs w:val="20"/>
              </w:rPr>
              <w:t>15512000</w:t>
            </w:r>
          </w:p>
        </w:tc>
        <w:tc>
          <w:tcPr>
            <w:tcW w:w="1022" w:type="dxa"/>
            <w:shd w:val="clear" w:color="auto" w:fill="auto"/>
          </w:tcPr>
          <w:p w:rsidR="00034BFB" w:rsidRPr="00AE56D0" w:rsidRDefault="00034BFB" w:rsidP="008B5A79">
            <w:pPr>
              <w:rPr>
                <w:rFonts w:ascii="GHEA Grapalat" w:hAnsi="GHEA Grapalat"/>
                <w:sz w:val="20"/>
                <w:lang w:val="hy-AM"/>
              </w:rPr>
            </w:pPr>
            <w:r>
              <w:rPr>
                <w:rFonts w:ascii="GHEA Grapalat" w:hAnsi="GHEA Grapalat" w:cs="Sylfaen"/>
                <w:color w:val="000000"/>
                <w:sz w:val="20"/>
                <w:szCs w:val="20"/>
              </w:rPr>
              <w:t>Сметан</w:t>
            </w:r>
            <w:r w:rsidRPr="00AE56D0">
              <w:rPr>
                <w:rFonts w:ascii="GHEA Grapalat" w:hAnsi="GHEA Grapalat"/>
                <w:color w:val="000000"/>
                <w:sz w:val="20"/>
                <w:szCs w:val="20"/>
              </w:rPr>
              <w:t xml:space="preserve"> </w:t>
            </w:r>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18"/>
                <w:szCs w:val="18"/>
                <w:lang w:val="hy-AM"/>
              </w:rPr>
              <w:t>Корова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безупречный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молока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содержание жира</w:t>
            </w:r>
            <w:r w:rsidRPr="00AE56D0">
              <w:rPr>
                <w:rFonts w:ascii="GHEA Grapalat" w:hAnsi="GHEA Grapalat"/>
                <w:color w:val="000000"/>
                <w:sz w:val="18"/>
                <w:szCs w:val="18"/>
                <w:lang w:val="hy-AM"/>
              </w:rPr>
              <w:t>- 18%,</w:t>
            </w:r>
            <w:r w:rsidRPr="00AE56D0">
              <w:rPr>
                <w:rFonts w:ascii="GHEA Grapalat" w:hAnsi="GHEA Grapalat" w:cs="Sylfaen"/>
                <w:color w:val="000000"/>
                <w:sz w:val="18"/>
                <w:szCs w:val="18"/>
                <w:lang w:val="hy-AM"/>
              </w:rPr>
              <w:t>кислотность</w:t>
            </w:r>
            <w:r w:rsidRPr="00AE56D0">
              <w:rPr>
                <w:rFonts w:ascii="GHEA Grapalat" w:hAnsi="GHEA Grapalat"/>
                <w:color w:val="000000"/>
                <w:sz w:val="18"/>
                <w:szCs w:val="18"/>
                <w:lang w:val="hy-AM"/>
              </w:rPr>
              <w:t>` 65-100 0Т</w:t>
            </w:r>
            <w:r w:rsidRPr="00AE56D0">
              <w:rPr>
                <w:rFonts w:ascii="GHEA Grapalat" w:hAnsi="GHEA Grapalat"/>
                <w:b/>
                <w:color w:val="FF0000"/>
                <w:sz w:val="18"/>
                <w:szCs w:val="18"/>
                <w:lang w:val="hy-AM"/>
              </w:rPr>
              <w:t>,</w:t>
            </w:r>
            <w:r w:rsidRPr="00AE56D0">
              <w:rPr>
                <w:rFonts w:ascii="GHEA Grapalat" w:hAnsi="GHEA Grapalat" w:cs="Sylfaen"/>
                <w:b/>
                <w:color w:val="000000" w:themeColor="text1"/>
                <w:sz w:val="18"/>
                <w:szCs w:val="18"/>
                <w:lang w:val="hy-AM"/>
              </w:rPr>
              <w:t>упаковка</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фабрика</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воздухонепроницаемый</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закрыто</w:t>
            </w:r>
            <w:r w:rsidRPr="00AE56D0">
              <w:rPr>
                <w:rFonts w:ascii="GHEA Grapalat" w:hAnsi="GHEA Grapalat"/>
                <w:b/>
                <w:color w:val="000000" w:themeColor="text1"/>
                <w:sz w:val="18"/>
                <w:szCs w:val="18"/>
                <w:lang w:val="hy-AM"/>
              </w:rPr>
              <w:t>1:</w:t>
            </w:r>
            <w:r w:rsidRPr="00AE56D0">
              <w:rPr>
                <w:rFonts w:ascii="GHEA Grapalat" w:hAnsi="GHEA Grapalat" w:cs="Arial"/>
                <w:b/>
                <w:color w:val="000000" w:themeColor="text1"/>
                <w:sz w:val="18"/>
                <w:szCs w:val="18"/>
                <w:lang w:val="hy-AM"/>
              </w:rPr>
              <w:t>к</w:t>
            </w:r>
            <w:r w:rsidRPr="00AE56D0">
              <w:rPr>
                <w:rFonts w:ascii="GHEA Grapalat" w:hAnsi="GHEA Grapalat" w:cs="Sylfaen"/>
                <w:b/>
                <w:color w:val="000000" w:themeColor="text1"/>
                <w:sz w:val="18"/>
                <w:szCs w:val="18"/>
                <w:lang w:val="hy-AM"/>
              </w:rPr>
              <w:t>с:</w:t>
            </w:r>
            <w:r w:rsidRPr="00AE56D0">
              <w:rPr>
                <w:rFonts w:ascii="GHEA Grapalat" w:hAnsi="GHEA Grapalat"/>
                <w:b/>
                <w:color w:val="000000" w:themeColor="text1"/>
                <w:sz w:val="18"/>
                <w:szCs w:val="18"/>
                <w:lang w:val="hy-AM"/>
              </w:rPr>
              <w:t>, /</w:t>
            </w:r>
            <w:r w:rsidRPr="00AE56D0">
              <w:rPr>
                <w:rFonts w:ascii="GHEA Grapalat" w:hAnsi="GHEA Grapalat" w:cs="Sylfaen"/>
                <w:b/>
                <w:color w:val="000000" w:themeColor="text1"/>
                <w:sz w:val="18"/>
                <w:szCs w:val="18"/>
                <w:lang w:val="hy-AM"/>
              </w:rPr>
              <w:t>без</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контейнер</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вес</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считать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производство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даты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7:00</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90%</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31452-2012</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67:</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молоко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молочные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одобренный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&gt;&gt;:</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Ярлык: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034BFB" w:rsidRPr="00AE56D0" w:rsidRDefault="00034BFB" w:rsidP="008B5A79">
            <w:pPr>
              <w:rPr>
                <w:rFonts w:ascii="GHEA Grapalat" w:hAnsi="GHEA Grapalat"/>
                <w:sz w:val="20"/>
              </w:rPr>
            </w:pPr>
            <w:r w:rsidRPr="00AE56D0">
              <w:rPr>
                <w:rFonts w:ascii="GHEA Grapalat" w:hAnsi="GHEA Grapalat"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Pr>
                <w:rFonts w:ascii="GHEA Grapalat" w:hAnsi="GHEA Grapalat" w:cs="Calibri"/>
                <w:color w:val="000000"/>
                <w:sz w:val="20"/>
                <w:szCs w:val="20"/>
              </w:rPr>
              <w:t xml:space="preserve">1800 </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sz w:val="20"/>
              </w:rPr>
              <w:t>594000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330:</w:t>
            </w:r>
          </w:p>
        </w:tc>
        <w:tc>
          <w:tcPr>
            <w:tcW w:w="1134" w:type="dxa"/>
            <w:tcBorders>
              <w:top w:val="single" w:sz="4" w:space="0" w:color="auto"/>
              <w:left w:val="nil"/>
              <w:bottom w:val="single" w:sz="4" w:space="0" w:color="auto"/>
              <w:right w:val="nil"/>
            </w:tcBorders>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330:</w:t>
            </w:r>
          </w:p>
        </w:tc>
        <w:tc>
          <w:tcPr>
            <w:tcW w:w="1510" w:type="dxa"/>
            <w:shd w:val="clear" w:color="auto" w:fill="auto"/>
          </w:tcPr>
          <w:p w:rsidR="00034BFB" w:rsidRPr="00AE56D0" w:rsidRDefault="00034BFB" w:rsidP="008B5A79">
            <w:pPr>
              <w:rPr>
                <w:rFonts w:ascii="GHEA Grapalat" w:hAnsi="GHEA Grapalat"/>
                <w:lang w:val="hy-AM"/>
              </w:rPr>
            </w:pPr>
            <w:r w:rsidRPr="00AE56D0">
              <w:rPr>
                <w:rFonts w:ascii="GHEA Grapalat" w:hAnsi="GHEA Grapalat"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034BFB" w:rsidRPr="00AE56D0" w:rsidTr="005B32FD">
        <w:trPr>
          <w:trHeight w:val="153"/>
        </w:trPr>
        <w:tc>
          <w:tcPr>
            <w:tcW w:w="927" w:type="dxa"/>
            <w:shd w:val="clear" w:color="auto" w:fill="auto"/>
          </w:tcPr>
          <w:p w:rsidR="00034BFB" w:rsidRPr="00AE56D0" w:rsidRDefault="00034BFB" w:rsidP="005B32FD">
            <w:pPr>
              <w:ind w:left="360"/>
              <w:rPr>
                <w:rFonts w:ascii="GHEA Grapalat" w:hAnsi="GHEA Grapalat"/>
                <w:sz w:val="20"/>
              </w:rPr>
            </w:pPr>
            <w:r w:rsidRPr="00AE56D0">
              <w:rPr>
                <w:rFonts w:ascii="GHEA Grapalat" w:hAnsi="GHEA Grapalat"/>
                <w:sz w:val="20"/>
              </w:rPr>
              <w:lastRenderedPageBreak/>
              <w:t>21:</w:t>
            </w:r>
          </w:p>
        </w:tc>
        <w:tc>
          <w:tcPr>
            <w:tcW w:w="117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olor w:val="000000"/>
                <w:sz w:val="20"/>
                <w:szCs w:val="20"/>
              </w:rPr>
              <w:t>15542100</w:t>
            </w:r>
          </w:p>
        </w:tc>
        <w:tc>
          <w:tcPr>
            <w:tcW w:w="1022"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20"/>
                <w:szCs w:val="20"/>
              </w:rPr>
              <w:t>Творог</w:t>
            </w:r>
            <w:r w:rsidRPr="00AE56D0">
              <w:rPr>
                <w:rFonts w:ascii="GHEA Grapalat" w:hAnsi="GHEA Grapalat"/>
                <w:color w:val="000000"/>
                <w:sz w:val="20"/>
                <w:szCs w:val="20"/>
              </w:rPr>
              <w:t xml:space="preserve"> </w:t>
            </w:r>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themeColor="text1"/>
                <w:sz w:val="18"/>
                <w:szCs w:val="18"/>
                <w:lang w:val="hy-AM"/>
              </w:rPr>
              <w:t>Творог</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коровы</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безупречный</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из молока</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нефти</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содержание</w:t>
            </w:r>
            <w:r w:rsidRPr="00AE56D0">
              <w:rPr>
                <w:rFonts w:ascii="GHEA Grapalat" w:hAnsi="GHEA Grapalat"/>
                <w:color w:val="000000" w:themeColor="text1"/>
                <w:sz w:val="18"/>
                <w:szCs w:val="18"/>
                <w:lang w:val="hy-AM"/>
              </w:rPr>
              <w:t xml:space="preserve">  9%,</w:t>
            </w:r>
            <w:r w:rsidRPr="00AE56D0">
              <w:rPr>
                <w:rFonts w:ascii="GHEA Grapalat" w:hAnsi="GHEA Grapalat" w:cs="Sylfaen"/>
                <w:color w:val="000000" w:themeColor="text1"/>
                <w:sz w:val="18"/>
                <w:szCs w:val="18"/>
                <w:lang w:val="hy-AM"/>
              </w:rPr>
              <w:t>кислотность</w:t>
            </w:r>
            <w:r w:rsidRPr="00AE56D0">
              <w:rPr>
                <w:rFonts w:ascii="GHEA Grapalat" w:hAnsi="GHEA Grapalat"/>
                <w:color w:val="000000" w:themeColor="text1"/>
                <w:sz w:val="18"/>
                <w:szCs w:val="18"/>
                <w:lang w:val="hy-AM"/>
              </w:rPr>
              <w:t>210-240</w:t>
            </w:r>
            <w:r w:rsidRPr="00AE56D0">
              <w:rPr>
                <w:rFonts w:ascii="GHEA Grapalat" w:hAnsi="GHEA Grapalat" w:cs="Arial AM"/>
                <w:color w:val="000000" w:themeColor="text1"/>
                <w:sz w:val="18"/>
                <w:szCs w:val="18"/>
                <w:lang w:val="hy-AM"/>
              </w:rPr>
              <w:t>°:</w:t>
            </w:r>
            <w:r w:rsidRPr="00AE56D0">
              <w:rPr>
                <w:rFonts w:ascii="GHEA Grapalat" w:hAnsi="GHEA Grapalat"/>
                <w:color w:val="000000" w:themeColor="text1"/>
                <w:sz w:val="18"/>
                <w:szCs w:val="18"/>
                <w:lang w:val="hy-AM"/>
              </w:rPr>
              <w:t>Т</w:t>
            </w:r>
            <w:r w:rsidRPr="00AE56D0">
              <w:rPr>
                <w:rFonts w:ascii="GHEA Grapalat" w:hAnsi="GHEA Grapalat" w:cs="Sylfaen"/>
                <w:b/>
                <w:color w:val="000000" w:themeColor="text1"/>
                <w:sz w:val="18"/>
                <w:szCs w:val="18"/>
                <w:lang w:val="hy-AM"/>
              </w:rPr>
              <w:t>упаковка</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фабрика</w:t>
            </w:r>
            <w:r w:rsidRPr="00AE56D0">
              <w:rPr>
                <w:rFonts w:ascii="GHEA Grapalat" w:hAnsi="GHEA Grapalat"/>
                <w:b/>
                <w:color w:val="000000" w:themeColor="text1"/>
                <w:sz w:val="18"/>
                <w:szCs w:val="18"/>
                <w:lang w:val="hy-AM"/>
              </w:rPr>
              <w:t>,</w:t>
            </w:r>
            <w:r w:rsidRPr="00AE56D0">
              <w:rPr>
                <w:rFonts w:ascii="GHEA Grapalat" w:hAnsi="GHEA Grapalat" w:cs="Arial"/>
                <w:b/>
                <w:color w:val="000000" w:themeColor="text1"/>
                <w:sz w:val="18"/>
                <w:szCs w:val="18"/>
                <w:lang w:val="hy-AM"/>
              </w:rPr>
              <w:t>воздухонепроницаемый</w:t>
            </w:r>
            <w:r w:rsidRPr="00AE56D0">
              <w:rPr>
                <w:rFonts w:ascii="GHEA Grapalat" w:hAnsi="GHEA Grapalat"/>
                <w:b/>
                <w:color w:val="000000" w:themeColor="text1"/>
                <w:sz w:val="18"/>
                <w:szCs w:val="18"/>
                <w:lang w:val="hy-AM"/>
              </w:rPr>
              <w:t xml:space="preserve">  400 г или 1 кг,</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31453-2013</w:t>
            </w:r>
            <w:r w:rsidRPr="00AE56D0">
              <w:rPr>
                <w:rFonts w:ascii="GHEA Grapalat" w:hAnsi="GHEA Grapalat" w:cs="Tahoma"/>
                <w:color w:val="000000"/>
                <w:sz w:val="18"/>
                <w:szCs w:val="18"/>
                <w:lang w:val="hy-AM"/>
              </w:rPr>
              <w:t>зрелости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 xml:space="preserve">90%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67:</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молоко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молочные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одобренный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&gt;&gt;:</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Ярлык: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034BFB" w:rsidRPr="00AE56D0" w:rsidRDefault="00034BFB" w:rsidP="008B5A79">
            <w:pPr>
              <w:jc w:val="center"/>
              <w:rPr>
                <w:rFonts w:ascii="GHEA Grapalat" w:hAnsi="GHEA Grapalat"/>
                <w:sz w:val="20"/>
                <w:lang w:val="hy-AM"/>
              </w:rPr>
            </w:pPr>
            <w:r w:rsidRPr="00AE56D0">
              <w:rPr>
                <w:rFonts w:ascii="GHEA Grapalat" w:hAnsi="GHEA Grapalat"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lang w:val="hy-AM"/>
              </w:rPr>
            </w:pPr>
            <w:r>
              <w:rPr>
                <w:rFonts w:ascii="GHEA Grapalat" w:hAnsi="GHEA Grapalat" w:cs="Calibri"/>
                <w:color w:val="000000"/>
                <w:sz w:val="20"/>
                <w:szCs w:val="20"/>
              </w:rPr>
              <w:t xml:space="preserve">2000 </w:t>
            </w:r>
            <w:r w:rsidRPr="00AE56D0">
              <w:rPr>
                <w:rFonts w:ascii="GHEA Grapalat" w:hAnsi="GHEA Grapalat" w:cs="Calibri"/>
                <w:color w:val="000000"/>
                <w:sz w:val="20"/>
                <w:szCs w:val="20"/>
              </w:rPr>
              <w:t>.</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sz w:val="20"/>
              </w:rPr>
              <w:t>220 000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Pr>
                <w:rFonts w:ascii="GHEA Grapalat" w:hAnsi="GHEA Grapalat" w:cs="Calibri"/>
                <w:color w:val="000000"/>
                <w:sz w:val="16"/>
                <w:szCs w:val="16"/>
              </w:rPr>
              <w:t>110</w:t>
            </w:r>
          </w:p>
        </w:tc>
        <w:tc>
          <w:tcPr>
            <w:tcW w:w="1134" w:type="dxa"/>
            <w:tcBorders>
              <w:top w:val="single" w:sz="4" w:space="0" w:color="auto"/>
              <w:left w:val="nil"/>
              <w:bottom w:val="single" w:sz="4" w:space="0" w:color="auto"/>
              <w:right w:val="nil"/>
            </w:tcBorders>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Pr>
                <w:rFonts w:ascii="GHEA Grapalat" w:hAnsi="GHEA Grapalat" w:cs="Calibri"/>
                <w:color w:val="000000"/>
                <w:sz w:val="16"/>
                <w:szCs w:val="16"/>
              </w:rPr>
              <w:t>110</w:t>
            </w:r>
          </w:p>
        </w:tc>
        <w:tc>
          <w:tcPr>
            <w:tcW w:w="1510" w:type="dxa"/>
            <w:shd w:val="clear" w:color="auto" w:fill="auto"/>
          </w:tcPr>
          <w:p w:rsidR="00034BFB" w:rsidRPr="00AE56D0" w:rsidRDefault="00034BFB" w:rsidP="008B5A79">
            <w:pPr>
              <w:rPr>
                <w:rFonts w:ascii="GHEA Grapalat" w:hAnsi="GHEA Grapalat"/>
                <w:lang w:val="hy-AM"/>
              </w:rPr>
            </w:pPr>
            <w:r w:rsidRPr="00AE56D0">
              <w:rPr>
                <w:rFonts w:ascii="GHEA Grapalat" w:hAnsi="GHEA Grapalat"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034BFB" w:rsidRPr="004F1B8D" w:rsidTr="005B32FD">
        <w:trPr>
          <w:trHeight w:val="153"/>
        </w:trPr>
        <w:tc>
          <w:tcPr>
            <w:tcW w:w="927" w:type="dxa"/>
            <w:shd w:val="clear" w:color="auto" w:fill="auto"/>
          </w:tcPr>
          <w:p w:rsidR="00034BFB" w:rsidRPr="00AE56D0" w:rsidRDefault="00034BFB" w:rsidP="005B32FD">
            <w:pPr>
              <w:ind w:left="360"/>
              <w:rPr>
                <w:rFonts w:ascii="GHEA Grapalat" w:hAnsi="GHEA Grapalat"/>
                <w:sz w:val="20"/>
              </w:rPr>
            </w:pPr>
            <w:r w:rsidRPr="00AE56D0">
              <w:rPr>
                <w:rFonts w:ascii="GHEA Grapalat" w:hAnsi="GHEA Grapalat"/>
                <w:sz w:val="20"/>
              </w:rPr>
              <w:t>22</w:t>
            </w:r>
          </w:p>
        </w:tc>
        <w:tc>
          <w:tcPr>
            <w:tcW w:w="117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olor w:val="000000"/>
                <w:sz w:val="20"/>
                <w:szCs w:val="20"/>
              </w:rPr>
              <w:t>15511600</w:t>
            </w:r>
          </w:p>
        </w:tc>
        <w:tc>
          <w:tcPr>
            <w:tcW w:w="1022" w:type="dxa"/>
            <w:shd w:val="clear" w:color="auto" w:fill="auto"/>
          </w:tcPr>
          <w:p w:rsidR="00034BFB" w:rsidRPr="00AE56D0" w:rsidRDefault="00034BFB" w:rsidP="008B5A79">
            <w:pPr>
              <w:rPr>
                <w:rFonts w:ascii="GHEA Grapalat" w:hAnsi="GHEA Grapalat"/>
                <w:sz w:val="20"/>
                <w:lang w:val="hy-AM"/>
              </w:rPr>
            </w:pPr>
            <w:proofErr w:type="gramStart"/>
            <w:r w:rsidRPr="00AE56D0">
              <w:rPr>
                <w:rFonts w:ascii="GHEA Grapalat" w:hAnsi="GHEA Grapalat" w:cs="Sylfaen"/>
                <w:color w:val="000000"/>
                <w:sz w:val="20"/>
                <w:szCs w:val="20"/>
              </w:rPr>
              <w:t>Сжатый</w:t>
            </w:r>
            <w:proofErr w:type="gramEnd"/>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молоко</w:t>
            </w:r>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b/>
                <w:color w:val="000000" w:themeColor="text1"/>
                <w:sz w:val="18"/>
                <w:szCs w:val="18"/>
                <w:lang w:val="hy-AM"/>
              </w:rPr>
              <w:t>Сжатый</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молоко</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 сахаром</w:t>
            </w:r>
            <w:r w:rsidRPr="00AE56D0">
              <w:rPr>
                <w:rFonts w:ascii="GHEA Grapalat" w:hAnsi="GHEA Grapalat"/>
                <w:b/>
                <w:color w:val="000000" w:themeColor="text1"/>
                <w:sz w:val="18"/>
                <w:szCs w:val="18"/>
                <w:lang w:val="hy-AM"/>
              </w:rPr>
              <w:t>/</w:t>
            </w:r>
            <w:r w:rsidRPr="00AE56D0">
              <w:rPr>
                <w:rFonts w:ascii="GHEA Grapalat" w:hAnsi="GHEA Grapalat" w:cs="Sylfaen"/>
                <w:b/>
                <w:color w:val="000000" w:themeColor="text1"/>
                <w:sz w:val="18"/>
                <w:szCs w:val="18"/>
                <w:lang w:val="hy-AM"/>
              </w:rPr>
              <w:t>металл</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лакированный</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потребитель</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 контейнером</w:t>
            </w:r>
            <w:r w:rsidRPr="00AE56D0">
              <w:rPr>
                <w:rFonts w:ascii="GHEA Grapalat" w:hAnsi="GHEA Grapalat"/>
                <w:b/>
                <w:color w:val="000000" w:themeColor="text1"/>
                <w:sz w:val="18"/>
                <w:szCs w:val="18"/>
                <w:lang w:val="hy-AM"/>
              </w:rPr>
              <w:t xml:space="preserve">   350-400  </w:t>
            </w:r>
            <w:r w:rsidRPr="00AE56D0">
              <w:rPr>
                <w:rFonts w:ascii="GHEA Grapalat" w:hAnsi="GHEA Grapalat" w:cs="Sylfaen"/>
                <w:b/>
                <w:color w:val="000000" w:themeColor="text1"/>
                <w:sz w:val="18"/>
                <w:szCs w:val="18"/>
                <w:lang w:val="hy-AM"/>
              </w:rPr>
              <w:t>письмо</w:t>
            </w:r>
            <w:r w:rsidRPr="00AE56D0">
              <w:rPr>
                <w:rFonts w:ascii="GHEA Grapalat" w:hAnsi="GHEA Grapalat"/>
                <w:b/>
                <w:color w:val="000000" w:themeColor="text1"/>
                <w:sz w:val="18"/>
                <w:szCs w:val="18"/>
                <w:lang w:val="hy-AM"/>
              </w:rPr>
              <w:t>.</w:t>
            </w:r>
            <w:r w:rsidRPr="00AE56D0">
              <w:rPr>
                <w:rFonts w:ascii="GHEA Grapalat" w:hAnsi="GHEA Grapalat" w:cs="Sylfaen"/>
                <w:b/>
                <w:color w:val="000000" w:themeColor="text1"/>
                <w:sz w:val="18"/>
                <w:szCs w:val="18"/>
                <w:lang w:val="hy-AM"/>
              </w:rPr>
              <w:t>Отмечено</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вес</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 уважением</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является</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фильтр</w:t>
            </w:r>
            <w:r w:rsidRPr="00AE56D0">
              <w:rPr>
                <w:rFonts w:ascii="GHEA Grapalat" w:hAnsi="GHEA Grapalat"/>
                <w:color w:val="000000" w:themeColor="text1"/>
                <w:sz w:val="18"/>
                <w:szCs w:val="18"/>
                <w:lang w:val="hy-AM"/>
              </w:rPr>
              <w:t xml:space="preserve"> </w:t>
            </w:r>
            <w:r w:rsidRPr="00AE56D0">
              <w:rPr>
                <w:rFonts w:ascii="GHEA Grapalat" w:hAnsi="GHEA Grapalat"/>
                <w:color w:val="000000"/>
                <w:sz w:val="18"/>
                <w:szCs w:val="18"/>
                <w:lang w:val="hy-AM"/>
              </w:rPr>
              <w:t>/</w:t>
            </w:r>
            <w:r w:rsidRPr="00AE56D0">
              <w:rPr>
                <w:rFonts w:ascii="GHEA Grapalat" w:hAnsi="GHEA Grapalat" w:cs="Sylfaen"/>
                <w:b/>
                <w:color w:val="000000" w:themeColor="text1"/>
                <w:sz w:val="18"/>
                <w:szCs w:val="18"/>
                <w:lang w:val="hy-AM"/>
              </w:rPr>
              <w:t>Заводская упаковка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31688-2012</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фабрика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сладкий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 вкусом</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чистый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пастеризованный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выразил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 вкусом</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сторона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вкусу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запах</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униформа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весь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массе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значительный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эмоционально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заметный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лактозы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кристаллов</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Отмечено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вес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уважением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фильтрующий камень.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Влажность</w:t>
            </w:r>
            <w:r w:rsidRPr="00AE56D0">
              <w:rPr>
                <w:rFonts w:ascii="GHEA Grapalat" w:hAnsi="GHEA Grapalat"/>
                <w:color w:val="000000"/>
                <w:sz w:val="18"/>
                <w:szCs w:val="18"/>
                <w:lang w:val="hy-AM"/>
              </w:rPr>
              <w:t>- 26,5%</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сахароза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сахароза</w:t>
            </w:r>
            <w:r w:rsidRPr="00AE56D0">
              <w:rPr>
                <w:rFonts w:ascii="GHEA Grapalat" w:hAnsi="GHEA Grapalat"/>
                <w:color w:val="000000"/>
                <w:sz w:val="18"/>
                <w:szCs w:val="18"/>
                <w:lang w:val="hy-AM"/>
              </w:rPr>
              <w:t>43,5%-</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w:t>
            </w:r>
            <w:r w:rsidRPr="00AE56D0">
              <w:rPr>
                <w:rFonts w:ascii="GHEA Grapalat" w:hAnsi="GHEA Grapalat"/>
                <w:color w:val="000000"/>
                <w:sz w:val="18"/>
                <w:szCs w:val="18"/>
                <w:lang w:val="hy-AM"/>
              </w:rPr>
              <w:t>45,5%,</w:t>
            </w:r>
            <w:r w:rsidRPr="00AE56D0">
              <w:rPr>
                <w:rFonts w:ascii="GHEA Grapalat" w:hAnsi="GHEA Grapalat" w:cs="Sylfaen"/>
                <w:color w:val="000000"/>
                <w:sz w:val="18"/>
                <w:szCs w:val="18"/>
                <w:lang w:val="hy-AM"/>
              </w:rPr>
              <w:t>молочный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сухой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материалов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массивный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часть</w:t>
            </w:r>
            <w:r w:rsidRPr="00AE56D0">
              <w:rPr>
                <w:rFonts w:ascii="GHEA Grapalat" w:hAnsi="GHEA Grapalat"/>
                <w:color w:val="000000"/>
                <w:sz w:val="18"/>
                <w:szCs w:val="18"/>
                <w:lang w:val="hy-AM"/>
              </w:rPr>
              <w:t>- 28,5%</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меньше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кислотность</w:t>
            </w:r>
            <w:r w:rsidRPr="00AE56D0">
              <w:rPr>
                <w:rFonts w:ascii="GHEA Grapalat" w:hAnsi="GHEA Grapalat"/>
                <w:color w:val="000000"/>
                <w:sz w:val="18"/>
                <w:szCs w:val="18"/>
                <w:lang w:val="hy-AM"/>
              </w:rPr>
              <w:t>: 48 0Т-</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жира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массивный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часть</w:t>
            </w:r>
            <w:r w:rsidRPr="00AE56D0">
              <w:rPr>
                <w:rFonts w:ascii="GHEA Grapalat" w:hAnsi="GHEA Grapalat"/>
                <w:color w:val="000000"/>
                <w:sz w:val="18"/>
                <w:szCs w:val="18"/>
                <w:lang w:val="hy-AM"/>
              </w:rPr>
              <w:t>8,5%-</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действительности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того момента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70%</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производство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даты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12:00</w:t>
            </w:r>
            <w:r w:rsidRPr="00AE56D0">
              <w:rPr>
                <w:rFonts w:ascii="GHEA Grapalat" w:hAnsi="GHEA Grapalat" w:cs="Sylfaen"/>
                <w:color w:val="000000"/>
                <w:sz w:val="18"/>
                <w:szCs w:val="18"/>
                <w:lang w:val="hy-AM"/>
              </w:rPr>
              <w:t>месяц</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Ярлык: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67:</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молоко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молочные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одобренный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&gt;&gt;:</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034BFB" w:rsidRPr="00AE56D0" w:rsidRDefault="00034BFB" w:rsidP="008B5A79">
            <w:pPr>
              <w:rPr>
                <w:rFonts w:ascii="GHEA Grapalat" w:hAnsi="GHEA Grapalat"/>
                <w:sz w:val="20"/>
              </w:rPr>
            </w:pPr>
            <w:r>
              <w:rPr>
                <w:rFonts w:ascii="GHEA Grapalat" w:hAnsi="GHEA Grapalat" w:cs="Sylfaen"/>
                <w:sz w:val="20"/>
                <w:szCs w:val="20"/>
              </w:rPr>
              <w:lastRenderedPageBreak/>
              <w:t>гр</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cs="Calibri"/>
                <w:color w:val="000000"/>
                <w:sz w:val="20"/>
                <w:szCs w:val="20"/>
              </w:rPr>
              <w:t>650</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sz w:val="20"/>
              </w:rPr>
              <w:t>130 000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rPr>
            </w:pPr>
            <w:r w:rsidRPr="00AE56D0">
              <w:rPr>
                <w:rFonts w:ascii="GHEA Grapalat" w:hAnsi="GHEA Grapalat" w:cs="Calibri"/>
                <w:color w:val="000000"/>
                <w:sz w:val="16"/>
                <w:szCs w:val="16"/>
              </w:rPr>
              <w:t>200</w:t>
            </w:r>
          </w:p>
        </w:tc>
        <w:tc>
          <w:tcPr>
            <w:tcW w:w="1134" w:type="dxa"/>
            <w:tcBorders>
              <w:top w:val="single" w:sz="4" w:space="0" w:color="auto"/>
              <w:left w:val="nil"/>
              <w:bottom w:val="single" w:sz="4" w:space="0" w:color="auto"/>
              <w:right w:val="nil"/>
            </w:tcBorders>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rPr>
            </w:pPr>
            <w:r w:rsidRPr="00AE56D0">
              <w:rPr>
                <w:rFonts w:ascii="GHEA Grapalat" w:hAnsi="GHEA Grapalat" w:cs="Calibri"/>
                <w:color w:val="000000"/>
                <w:sz w:val="16"/>
                <w:szCs w:val="16"/>
              </w:rPr>
              <w:t>200</w:t>
            </w:r>
          </w:p>
        </w:tc>
        <w:tc>
          <w:tcPr>
            <w:tcW w:w="1510" w:type="dxa"/>
            <w:shd w:val="clear" w:color="auto" w:fill="auto"/>
          </w:tcPr>
          <w:p w:rsidR="00034BFB" w:rsidRPr="00AE56D0" w:rsidRDefault="00034BFB" w:rsidP="008B5A79">
            <w:pPr>
              <w:rPr>
                <w:rFonts w:ascii="GHEA Grapalat" w:hAnsi="GHEA Grapalat"/>
                <w:lang w:val="hy-AM"/>
              </w:rPr>
            </w:pPr>
            <w:r w:rsidRPr="00AE56D0">
              <w:rPr>
                <w:rFonts w:ascii="GHEA Grapalat" w:hAnsi="GHEA Grapalat"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034BFB" w:rsidRPr="004F1B8D" w:rsidTr="005B32FD">
        <w:trPr>
          <w:trHeight w:val="153"/>
        </w:trPr>
        <w:tc>
          <w:tcPr>
            <w:tcW w:w="927" w:type="dxa"/>
            <w:shd w:val="clear" w:color="auto" w:fill="auto"/>
          </w:tcPr>
          <w:p w:rsidR="00034BFB" w:rsidRPr="00AE56D0" w:rsidRDefault="00034BFB" w:rsidP="005B32FD">
            <w:pPr>
              <w:ind w:left="360"/>
              <w:rPr>
                <w:rFonts w:ascii="GHEA Grapalat" w:hAnsi="GHEA Grapalat"/>
                <w:sz w:val="20"/>
              </w:rPr>
            </w:pPr>
            <w:r w:rsidRPr="00AE56D0">
              <w:rPr>
                <w:rFonts w:ascii="GHEA Grapalat" w:hAnsi="GHEA Grapalat"/>
                <w:sz w:val="20"/>
              </w:rPr>
              <w:lastRenderedPageBreak/>
              <w:t>23</w:t>
            </w:r>
          </w:p>
        </w:tc>
        <w:tc>
          <w:tcPr>
            <w:tcW w:w="117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olor w:val="000000"/>
                <w:sz w:val="20"/>
                <w:szCs w:val="20"/>
              </w:rPr>
              <w:t>15821500</w:t>
            </w:r>
          </w:p>
        </w:tc>
        <w:tc>
          <w:tcPr>
            <w:tcW w:w="1022" w:type="dxa"/>
            <w:shd w:val="clear" w:color="auto" w:fill="auto"/>
          </w:tcPr>
          <w:p w:rsidR="00034BFB" w:rsidRPr="00AE56D0" w:rsidRDefault="00034BFB" w:rsidP="008B5A79">
            <w:pPr>
              <w:rPr>
                <w:rFonts w:ascii="GHEA Grapalat" w:hAnsi="GHEA Grapalat"/>
                <w:sz w:val="20"/>
              </w:rPr>
            </w:pPr>
            <w:r w:rsidRPr="00AE56D0">
              <w:rPr>
                <w:rFonts w:ascii="GHEA Grapalat" w:hAnsi="GHEA Grapalat"/>
                <w:sz w:val="20"/>
              </w:rPr>
              <w:t>печенье</w:t>
            </w:r>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18"/>
                <w:szCs w:val="18"/>
                <w:lang w:val="hy-AM"/>
              </w:rPr>
              <w:t>Молочный творог</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сахарница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долгоиграющий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готовый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Влажность</w:t>
            </w:r>
            <w:r w:rsidRPr="00AE56D0">
              <w:rPr>
                <w:rFonts w:ascii="GHEA Grapalat" w:hAnsi="GHEA Grapalat"/>
                <w:color w:val="000000"/>
                <w:sz w:val="18"/>
                <w:szCs w:val="18"/>
                <w:lang w:val="hy-AM"/>
              </w:rPr>
              <w:t>3%</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w:t>
            </w:r>
            <w:r w:rsidRPr="00AE56D0">
              <w:rPr>
                <w:rFonts w:ascii="GHEA Grapalat" w:hAnsi="GHEA Grapalat"/>
                <w:color w:val="000000"/>
                <w:sz w:val="18"/>
                <w:szCs w:val="18"/>
                <w:lang w:val="hy-AM"/>
              </w:rPr>
              <w:t>10%,</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основной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сахара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массивный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содержание</w:t>
            </w:r>
            <w:r w:rsidRPr="00AE56D0">
              <w:rPr>
                <w:rFonts w:ascii="GHEA Grapalat" w:hAnsi="GHEA Grapalat"/>
                <w:color w:val="000000"/>
                <w:sz w:val="18"/>
                <w:szCs w:val="18"/>
                <w:lang w:val="hy-AM"/>
              </w:rPr>
              <w:t>- 20% -</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w:t>
            </w:r>
            <w:r w:rsidRPr="00AE56D0">
              <w:rPr>
                <w:rFonts w:ascii="GHEA Grapalat" w:hAnsi="GHEA Grapalat"/>
                <w:color w:val="000000"/>
                <w:sz w:val="18"/>
                <w:szCs w:val="18"/>
                <w:lang w:val="hy-AM"/>
              </w:rPr>
              <w:t>27%,</w:t>
            </w:r>
            <w:r w:rsidRPr="00AE56D0">
              <w:rPr>
                <w:rFonts w:ascii="GHEA Grapalat" w:hAnsi="GHEA Grapalat" w:cs="Sylfaen"/>
                <w:color w:val="000000"/>
                <w:sz w:val="18"/>
                <w:szCs w:val="18"/>
                <w:lang w:val="hy-AM"/>
              </w:rPr>
              <w:t>содержание жира</w:t>
            </w:r>
            <w:r w:rsidRPr="00AE56D0">
              <w:rPr>
                <w:rFonts w:ascii="GHEA Grapalat" w:hAnsi="GHEA Grapalat"/>
                <w:color w:val="000000"/>
                <w:sz w:val="18"/>
                <w:szCs w:val="18"/>
                <w:lang w:val="hy-AM"/>
              </w:rPr>
              <w:t>3%</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w:t>
            </w:r>
            <w:r w:rsidRPr="00AE56D0">
              <w:rPr>
                <w:rFonts w:ascii="GHEA Grapalat" w:hAnsi="GHEA Grapalat"/>
                <w:color w:val="000000"/>
                <w:sz w:val="18"/>
                <w:szCs w:val="18"/>
                <w:lang w:val="hy-AM"/>
              </w:rPr>
              <w:t xml:space="preserve">30%.  </w:t>
            </w:r>
            <w:r w:rsidRPr="00AE56D0">
              <w:rPr>
                <w:rFonts w:ascii="GHEA Grapalat" w:hAnsi="GHEA Grapalat" w:cs="Sylfaen"/>
                <w:color w:val="000000"/>
                <w:sz w:val="18"/>
                <w:szCs w:val="18"/>
                <w:lang w:val="hy-AM"/>
              </w:rPr>
              <w:t>с коробками</w:t>
            </w:r>
            <w:r w:rsidRPr="00AE56D0">
              <w:rPr>
                <w:rFonts w:ascii="GHEA Grapalat" w:hAnsi="GHEA Grapalat"/>
                <w:color w:val="000000"/>
                <w:sz w:val="18"/>
                <w:szCs w:val="18"/>
                <w:lang w:val="hy-AM"/>
              </w:rPr>
              <w:t>,</w:t>
            </w:r>
            <w:r w:rsidRPr="00AE56D0">
              <w:rPr>
                <w:rFonts w:ascii="GHEA Grapalat" w:hAnsi="GHEA Grapalat" w:cs="Sylfaen"/>
                <w:color w:val="000000" w:themeColor="text1"/>
                <w:sz w:val="18"/>
                <w:szCs w:val="18"/>
                <w:lang w:val="hy-AM"/>
              </w:rPr>
              <w:t>упаковка</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фабрика</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маркировкой.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90%</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24901-89</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одобренный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&gt;&gt;:</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034BFB" w:rsidRPr="00AE56D0" w:rsidRDefault="00034BFB" w:rsidP="008B5A79">
            <w:pPr>
              <w:jc w:val="center"/>
              <w:rPr>
                <w:rFonts w:ascii="GHEA Grapalat" w:hAnsi="GHEA Grapalat"/>
                <w:sz w:val="20"/>
                <w:lang w:val="hy-AM"/>
              </w:rPr>
            </w:pPr>
            <w:r w:rsidRPr="00AE56D0">
              <w:rPr>
                <w:rFonts w:ascii="GHEA Grapalat" w:hAnsi="GHEA Grapalat"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cs="Calibri"/>
                <w:color w:val="000000"/>
                <w:sz w:val="20"/>
                <w:szCs w:val="20"/>
              </w:rPr>
              <w:t>1100</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sz w:val="20"/>
              </w:rPr>
              <w:t>99000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rPr>
            </w:pPr>
            <w:r w:rsidRPr="00AE56D0">
              <w:rPr>
                <w:rFonts w:ascii="GHEA Grapalat" w:hAnsi="GHEA Grapalat" w:cs="Calibri"/>
                <w:color w:val="000000"/>
                <w:sz w:val="16"/>
                <w:szCs w:val="16"/>
                <w:u w:val="single"/>
              </w:rPr>
              <w:t>90:</w:t>
            </w:r>
          </w:p>
        </w:tc>
        <w:tc>
          <w:tcPr>
            <w:tcW w:w="1134" w:type="dxa"/>
            <w:shd w:val="clear" w:color="auto" w:fill="auto"/>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rPr>
            </w:pPr>
            <w:r w:rsidRPr="00AE56D0">
              <w:rPr>
                <w:rFonts w:ascii="GHEA Grapalat" w:hAnsi="GHEA Grapalat" w:cs="Calibri"/>
                <w:color w:val="000000"/>
                <w:sz w:val="16"/>
                <w:szCs w:val="16"/>
                <w:u w:val="single"/>
              </w:rPr>
              <w:t>90:</w:t>
            </w:r>
          </w:p>
        </w:tc>
        <w:tc>
          <w:tcPr>
            <w:tcW w:w="1510" w:type="dxa"/>
            <w:shd w:val="clear" w:color="auto" w:fill="auto"/>
          </w:tcPr>
          <w:p w:rsidR="00034BFB" w:rsidRPr="00AE56D0" w:rsidRDefault="00034BFB" w:rsidP="008B5A79">
            <w:pPr>
              <w:rPr>
                <w:rFonts w:ascii="GHEA Grapalat" w:hAnsi="GHEA Grapalat"/>
                <w:lang w:val="hy-AM"/>
              </w:rPr>
            </w:pPr>
            <w:r w:rsidRPr="00AE56D0">
              <w:rPr>
                <w:rFonts w:ascii="GHEA Grapalat" w:hAnsi="GHEA Grapalat"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034BFB" w:rsidRPr="00AE56D0" w:rsidTr="005B32FD">
        <w:trPr>
          <w:trHeight w:val="570"/>
        </w:trPr>
        <w:tc>
          <w:tcPr>
            <w:tcW w:w="927" w:type="dxa"/>
            <w:shd w:val="clear" w:color="auto" w:fill="auto"/>
          </w:tcPr>
          <w:p w:rsidR="00034BFB" w:rsidRPr="00AE56D0" w:rsidRDefault="00034BFB" w:rsidP="005B32FD">
            <w:pPr>
              <w:ind w:left="360"/>
              <w:rPr>
                <w:rFonts w:ascii="GHEA Grapalat" w:hAnsi="GHEA Grapalat"/>
                <w:sz w:val="20"/>
              </w:rPr>
            </w:pPr>
            <w:r w:rsidRPr="00AE56D0">
              <w:rPr>
                <w:rFonts w:ascii="GHEA Grapalat" w:hAnsi="GHEA Grapalat"/>
                <w:sz w:val="20"/>
              </w:rPr>
              <w:lastRenderedPageBreak/>
              <w:t>24</w:t>
            </w:r>
          </w:p>
        </w:tc>
        <w:tc>
          <w:tcPr>
            <w:tcW w:w="117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olor w:val="000000"/>
                <w:sz w:val="20"/>
                <w:szCs w:val="20"/>
              </w:rPr>
              <w:t>15842110</w:t>
            </w:r>
          </w:p>
        </w:tc>
        <w:tc>
          <w:tcPr>
            <w:tcW w:w="1022"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20"/>
                <w:szCs w:val="20"/>
              </w:rPr>
              <w:t>Конфеты в шоколадной глазури</w:t>
            </w:r>
            <w:r w:rsidRPr="00AE56D0">
              <w:rPr>
                <w:rFonts w:ascii="GHEA Grapalat" w:hAnsi="GHEA Grapalat"/>
                <w:color w:val="000000"/>
                <w:sz w:val="20"/>
                <w:szCs w:val="20"/>
              </w:rPr>
              <w:t xml:space="preserve"> </w:t>
            </w:r>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18"/>
                <w:szCs w:val="18"/>
                <w:lang w:val="hy-AM"/>
              </w:rPr>
              <w:t>Шоколадная глазурь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конфеты</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твердый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однополый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внешний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поверхность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блестящий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будет перфорированный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пустой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форма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вкус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запах</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рецепта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обучения</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шлифование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степень</w:t>
            </w:r>
            <w:r w:rsidRPr="00AE56D0">
              <w:rPr>
                <w:rFonts w:ascii="GHEA Grapalat" w:hAnsi="GHEA Grapalat"/>
                <w:color w:val="000000"/>
                <w:sz w:val="18"/>
                <w:szCs w:val="18"/>
                <w:lang w:val="hy-AM"/>
              </w:rPr>
              <w:t>92%-</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основной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массивный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часть</w:t>
            </w:r>
            <w:r w:rsidRPr="00AE56D0">
              <w:rPr>
                <w:rFonts w:ascii="GHEA Grapalat" w:hAnsi="GHEA Grapalat"/>
                <w:color w:val="000000"/>
                <w:sz w:val="18"/>
                <w:szCs w:val="18"/>
                <w:lang w:val="hy-AM"/>
              </w:rPr>
              <w:t>- 20%</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по меньшей мере</w:t>
            </w:r>
            <w:r w:rsidRPr="00AE56D0">
              <w:rPr>
                <w:rFonts w:ascii="GHEA Grapalat" w:hAnsi="GHEA Grapalat"/>
                <w:color w:val="000000"/>
                <w:sz w:val="18"/>
                <w:szCs w:val="18"/>
                <w:lang w:val="hy-AM"/>
              </w:rPr>
              <w:t>15:00</w:t>
            </w:r>
            <w:r w:rsidRPr="00AE56D0">
              <w:rPr>
                <w:rFonts w:ascii="GHEA Grapalat" w:hAnsi="GHEA Grapalat" w:cs="Sylfaen"/>
                <w:color w:val="000000"/>
                <w:sz w:val="18"/>
                <w:szCs w:val="18"/>
                <w:lang w:val="hy-AM"/>
              </w:rPr>
              <w:t>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фильтром.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Какао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какао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нефти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содержанием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Зависимый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конфетти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типа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влаги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массивный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часть</w:t>
            </w:r>
            <w:r w:rsidRPr="00AE56D0">
              <w:rPr>
                <w:rFonts w:ascii="GHEA Grapalat" w:hAnsi="GHEA Grapalat"/>
                <w:color w:val="000000"/>
                <w:sz w:val="18"/>
                <w:szCs w:val="18"/>
                <w:lang w:val="hy-AM"/>
              </w:rPr>
              <w:t>4-25%</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из картона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из фольги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завернутый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особый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Единообразие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80%</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одобренный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br/>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034BFB" w:rsidRPr="00AE56D0" w:rsidRDefault="00034BFB" w:rsidP="008B5A79">
            <w:pPr>
              <w:jc w:val="center"/>
              <w:rPr>
                <w:rFonts w:ascii="GHEA Grapalat" w:hAnsi="GHEA Grapalat"/>
                <w:sz w:val="20"/>
                <w:lang w:val="hy-AM"/>
              </w:rPr>
            </w:pPr>
            <w:r w:rsidRPr="00AE56D0">
              <w:rPr>
                <w:rFonts w:ascii="GHEA Grapalat" w:hAnsi="GHEA Grapalat"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5B32FD">
            <w:pPr>
              <w:rPr>
                <w:rFonts w:ascii="GHEA Grapalat" w:hAnsi="GHEA Grapalat"/>
                <w:sz w:val="20"/>
              </w:rPr>
            </w:pPr>
            <w:r w:rsidRPr="00AE56D0">
              <w:rPr>
                <w:rFonts w:ascii="GHEA Grapalat" w:hAnsi="GHEA Grapalat" w:cs="Calibri"/>
                <w:color w:val="000000"/>
                <w:sz w:val="20"/>
                <w:szCs w:val="20"/>
              </w:rPr>
              <w:t xml:space="preserve">2000 </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sz w:val="20"/>
              </w:rPr>
              <w:t>292000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Pr>
                <w:rFonts w:ascii="GHEA Grapalat" w:hAnsi="GHEA Grapalat" w:cs="Calibri"/>
                <w:color w:val="000000"/>
                <w:sz w:val="16"/>
                <w:szCs w:val="16"/>
              </w:rPr>
              <w:t>146</w:t>
            </w:r>
          </w:p>
        </w:tc>
        <w:tc>
          <w:tcPr>
            <w:tcW w:w="1134" w:type="dxa"/>
            <w:shd w:val="clear" w:color="auto" w:fill="auto"/>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Pr>
                <w:rFonts w:ascii="GHEA Grapalat" w:hAnsi="GHEA Grapalat" w:cs="Calibri"/>
                <w:color w:val="000000"/>
                <w:sz w:val="16"/>
                <w:szCs w:val="16"/>
              </w:rPr>
              <w:t>146</w:t>
            </w:r>
          </w:p>
        </w:tc>
        <w:tc>
          <w:tcPr>
            <w:tcW w:w="1510" w:type="dxa"/>
            <w:shd w:val="clear" w:color="auto" w:fill="auto"/>
          </w:tcPr>
          <w:p w:rsidR="00034BFB" w:rsidRPr="00AE56D0" w:rsidRDefault="00034BFB" w:rsidP="008B5A79">
            <w:pPr>
              <w:rPr>
                <w:rFonts w:ascii="GHEA Grapalat" w:hAnsi="GHEA Grapalat"/>
                <w:lang w:val="hy-AM"/>
              </w:rPr>
            </w:pPr>
            <w:r w:rsidRPr="00AE56D0">
              <w:rPr>
                <w:rFonts w:ascii="GHEA Grapalat" w:hAnsi="GHEA Grapalat"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034BFB" w:rsidRPr="00AE56D0" w:rsidTr="005B32FD">
        <w:trPr>
          <w:trHeight w:val="2042"/>
        </w:trPr>
        <w:tc>
          <w:tcPr>
            <w:tcW w:w="927" w:type="dxa"/>
            <w:shd w:val="clear" w:color="auto" w:fill="auto"/>
          </w:tcPr>
          <w:p w:rsidR="00034BFB" w:rsidRPr="00AE56D0" w:rsidRDefault="00034BFB" w:rsidP="005B32FD">
            <w:pPr>
              <w:ind w:left="360"/>
              <w:rPr>
                <w:rFonts w:ascii="GHEA Grapalat" w:hAnsi="GHEA Grapalat"/>
                <w:sz w:val="20"/>
              </w:rPr>
            </w:pPr>
            <w:r w:rsidRPr="00AE56D0">
              <w:rPr>
                <w:rFonts w:ascii="GHEA Grapalat" w:hAnsi="GHEA Grapalat"/>
                <w:sz w:val="20"/>
              </w:rPr>
              <w:lastRenderedPageBreak/>
              <w:t>25</w:t>
            </w:r>
          </w:p>
        </w:tc>
        <w:tc>
          <w:tcPr>
            <w:tcW w:w="1170" w:type="dxa"/>
            <w:shd w:val="clear" w:color="auto" w:fill="auto"/>
          </w:tcPr>
          <w:p w:rsidR="00034BFB" w:rsidRPr="00AE56D0" w:rsidRDefault="00034BFB" w:rsidP="008B5A79">
            <w:pPr>
              <w:rPr>
                <w:rFonts w:ascii="GHEA Grapalat" w:hAnsi="GHEA Grapalat"/>
                <w:color w:val="000000"/>
                <w:sz w:val="20"/>
                <w:szCs w:val="20"/>
              </w:rPr>
            </w:pPr>
            <w:r w:rsidRPr="00AE56D0">
              <w:rPr>
                <w:rFonts w:ascii="GHEA Grapalat" w:hAnsi="GHEA Grapalat"/>
                <w:color w:val="000000"/>
                <w:sz w:val="20"/>
                <w:szCs w:val="20"/>
              </w:rPr>
              <w:t>15332290</w:t>
            </w:r>
          </w:p>
        </w:tc>
        <w:tc>
          <w:tcPr>
            <w:tcW w:w="1022" w:type="dxa"/>
            <w:shd w:val="clear" w:color="auto" w:fill="auto"/>
          </w:tcPr>
          <w:p w:rsidR="00034BFB" w:rsidRPr="00AE56D0" w:rsidRDefault="00034BFB" w:rsidP="008B5A79">
            <w:pPr>
              <w:rPr>
                <w:rFonts w:ascii="GHEA Grapalat" w:hAnsi="GHEA Grapalat" w:cs="Sylfaen"/>
                <w:color w:val="000000"/>
                <w:sz w:val="20"/>
                <w:szCs w:val="20"/>
              </w:rPr>
            </w:pPr>
            <w:r w:rsidRPr="00AE56D0">
              <w:rPr>
                <w:rFonts w:ascii="GHEA Grapalat" w:hAnsi="GHEA Grapalat" w:cs="Sylfaen"/>
                <w:color w:val="000000"/>
                <w:sz w:val="20"/>
                <w:szCs w:val="20"/>
              </w:rPr>
              <w:t>глушилка</w:t>
            </w:r>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cs="Sylfaen"/>
                <w:color w:val="000000"/>
                <w:sz w:val="18"/>
                <w:szCs w:val="18"/>
                <w:lang w:val="hy-AM"/>
              </w:rPr>
            </w:pPr>
            <w:r w:rsidRPr="00AE56D0">
              <w:rPr>
                <w:rFonts w:ascii="GHEA Grapalat" w:hAnsi="GHEA Grapalat" w:cs="Sylfaen"/>
                <w:sz w:val="16"/>
                <w:szCs w:val="16"/>
                <w:lang w:val="hy-AM"/>
              </w:rPr>
              <w:t>варенье</w:t>
            </w:r>
            <w:r w:rsidRPr="00AE56D0">
              <w:rPr>
                <w:rFonts w:ascii="GHEA Grapalat" w:hAnsi="GHEA Grapalat"/>
                <w:sz w:val="16"/>
                <w:szCs w:val="16"/>
                <w:lang w:val="hy-AM"/>
              </w:rPr>
              <w:t>``</w:t>
            </w:r>
            <w:r w:rsidRPr="00AE56D0">
              <w:rPr>
                <w:rFonts w:ascii="GHEA Grapalat" w:hAnsi="GHEA Grapalat" w:cs="Sylfaen"/>
                <w:sz w:val="16"/>
                <w:szCs w:val="16"/>
                <w:lang w:val="hy-AM"/>
              </w:rPr>
              <w:t>другой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фруктов</w:t>
            </w:r>
            <w:r w:rsidRPr="00AE56D0">
              <w:rPr>
                <w:rFonts w:ascii="GHEA Grapalat" w:hAnsi="GHEA Grapalat"/>
                <w:sz w:val="16"/>
                <w:szCs w:val="16"/>
                <w:lang w:val="hy-AM"/>
              </w:rPr>
              <w:t>, 1-</w:t>
            </w:r>
            <w:r w:rsidRPr="00AE56D0">
              <w:rPr>
                <w:rFonts w:ascii="GHEA Grapalat" w:hAnsi="GHEA Grapalat" w:cs="Sylfaen"/>
                <w:sz w:val="16"/>
                <w:szCs w:val="16"/>
                <w:lang w:val="hy-AM"/>
              </w:rPr>
              <w:t>в</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вроде</w:t>
            </w:r>
            <w:r w:rsidRPr="00AE56D0">
              <w:rPr>
                <w:rFonts w:ascii="GHEA Grapalat" w:hAnsi="GHEA Grapalat"/>
                <w:sz w:val="16"/>
                <w:szCs w:val="16"/>
                <w:lang w:val="hy-AM"/>
              </w:rPr>
              <w:t>:</w:t>
            </w:r>
            <w:r w:rsidRPr="00AE56D0">
              <w:rPr>
                <w:rFonts w:ascii="GHEA Grapalat" w:hAnsi="GHEA Grapalat" w:cs="Courier New"/>
                <w:sz w:val="16"/>
                <w:szCs w:val="16"/>
                <w:lang w:val="hy-AM"/>
              </w:rPr>
              <w:t xml:space="preserve"> </w:t>
            </w:r>
            <w:r w:rsidRPr="00AE56D0">
              <w:rPr>
                <w:rFonts w:ascii="GHEA Grapalat" w:hAnsi="GHEA Grapalat" w:cs="Sylfaen"/>
                <w:sz w:val="16"/>
                <w:szCs w:val="16"/>
                <w:lang w:val="hy-AM"/>
              </w:rPr>
              <w:t>Со стеклянной крышкой, сетчатым фильтром: Безопасность по гигиеническим нормам N 2-III-4.9-01-2010.</w:t>
            </w:r>
            <w:r w:rsidRPr="00AE56D0">
              <w:rPr>
                <w:rFonts w:ascii="GHEA Grapalat" w:hAnsi="GHEA Grapalat"/>
                <w:sz w:val="16"/>
                <w:szCs w:val="16"/>
                <w:lang w:val="hy-AM"/>
              </w:rPr>
              <w:t>,</w:t>
            </w:r>
            <w:r w:rsidRPr="00AE56D0">
              <w:rPr>
                <w:rFonts w:ascii="GHEA Grapalat" w:hAnsi="GHEA Grapalat" w:cs="Sylfaen"/>
                <w:sz w:val="16"/>
                <w:szCs w:val="16"/>
                <w:lang w:val="hy-AM"/>
              </w:rPr>
              <w:t>и</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маркировка</w:t>
            </w:r>
            <w:r w:rsidRPr="00AE56D0">
              <w:rPr>
                <w:rFonts w:ascii="GHEA Grapalat" w:hAnsi="GHEA Grapalat"/>
                <w:sz w:val="16"/>
                <w:szCs w:val="16"/>
                <w:lang w:val="hy-AM"/>
              </w:rPr>
              <w:t>``</w:t>
            </w:r>
            <w:r w:rsidRPr="00AE56D0">
              <w:rPr>
                <w:rFonts w:ascii="GHEA Grapalat" w:hAnsi="GHEA Grapalat" w:cs="Arial AM"/>
                <w:sz w:val="16"/>
                <w:szCs w:val="16"/>
                <w:lang w:val="hy-AM"/>
              </w:rPr>
              <w:t>"</w:t>
            </w:r>
            <w:r w:rsidRPr="00AE56D0">
              <w:rPr>
                <w:rFonts w:ascii="GHEA Grapalat" w:hAnsi="GHEA Grapalat" w:cs="Sylfaen"/>
                <w:sz w:val="16"/>
                <w:szCs w:val="16"/>
                <w:lang w:val="hy-AM"/>
              </w:rPr>
              <w:t>Еда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безопасность</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о</w:t>
            </w:r>
            <w:r w:rsidRPr="00AE56D0">
              <w:rPr>
                <w:rFonts w:ascii="GHEA Grapalat" w:hAnsi="GHEA Grapalat" w:cs="Arial AM"/>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РА: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закона</w:t>
            </w:r>
            <w:r w:rsidRPr="00AE56D0">
              <w:rPr>
                <w:rFonts w:ascii="GHEA Grapalat" w:hAnsi="GHEA Grapalat"/>
                <w:sz w:val="16"/>
                <w:szCs w:val="16"/>
                <w:lang w:val="hy-AM"/>
              </w:rPr>
              <w:t>8-</w:t>
            </w:r>
            <w:r w:rsidRPr="00AE56D0">
              <w:rPr>
                <w:rFonts w:ascii="GHEA Grapalat" w:hAnsi="GHEA Grapalat" w:cs="Sylfaen"/>
                <w:sz w:val="16"/>
                <w:szCs w:val="16"/>
                <w:lang w:val="hy-AM"/>
              </w:rPr>
              <w:t>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статьи</w:t>
            </w:r>
          </w:p>
        </w:tc>
        <w:tc>
          <w:tcPr>
            <w:tcW w:w="672" w:type="dxa"/>
            <w:shd w:val="clear" w:color="auto" w:fill="auto"/>
          </w:tcPr>
          <w:p w:rsidR="00034BFB" w:rsidRPr="00AE56D0" w:rsidRDefault="00034BFB" w:rsidP="008B5A79">
            <w:pPr>
              <w:jc w:val="center"/>
              <w:rPr>
                <w:rFonts w:ascii="GHEA Grapalat" w:hAnsi="GHEA Grapalat" w:cs="Sylfaen"/>
                <w:sz w:val="20"/>
                <w:szCs w:val="20"/>
              </w:rPr>
            </w:pPr>
            <w:r w:rsidRPr="00AE56D0">
              <w:rPr>
                <w:rFonts w:ascii="GHEA Grapalat" w:hAnsi="GHEA Grapalat"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cs="Calibri"/>
                <w:color w:val="000000"/>
                <w:sz w:val="20"/>
                <w:szCs w:val="20"/>
              </w:rPr>
            </w:pPr>
            <w:r>
              <w:rPr>
                <w:rFonts w:ascii="GHEA Grapalat" w:hAnsi="GHEA Grapalat" w:cs="Calibri"/>
                <w:color w:val="000000"/>
                <w:sz w:val="20"/>
                <w:szCs w:val="20"/>
              </w:rPr>
              <w:t>1300</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sz w:val="20"/>
              </w:rPr>
              <w:t>65000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cs="Calibri"/>
                <w:color w:val="000000"/>
                <w:sz w:val="16"/>
                <w:szCs w:val="16"/>
              </w:rPr>
            </w:pPr>
            <w:r w:rsidRPr="00AE56D0">
              <w:rPr>
                <w:rFonts w:ascii="GHEA Grapalat" w:hAnsi="GHEA Grapalat" w:cs="Calibri"/>
                <w:color w:val="000000"/>
                <w:sz w:val="16"/>
                <w:szCs w:val="16"/>
              </w:rPr>
              <w:t>50</w:t>
            </w:r>
          </w:p>
        </w:tc>
        <w:tc>
          <w:tcPr>
            <w:tcW w:w="1134" w:type="dxa"/>
            <w:shd w:val="clear" w:color="auto" w:fill="auto"/>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cs="Calibri"/>
                <w:color w:val="000000"/>
                <w:sz w:val="16"/>
                <w:szCs w:val="16"/>
              </w:rPr>
            </w:pPr>
            <w:r w:rsidRPr="00AE56D0">
              <w:rPr>
                <w:rFonts w:ascii="GHEA Grapalat" w:hAnsi="GHEA Grapalat" w:cs="Calibri"/>
                <w:color w:val="000000"/>
                <w:sz w:val="16"/>
                <w:szCs w:val="16"/>
              </w:rPr>
              <w:t>50</w:t>
            </w:r>
          </w:p>
        </w:tc>
        <w:tc>
          <w:tcPr>
            <w:tcW w:w="1510" w:type="dxa"/>
            <w:shd w:val="clear" w:color="auto" w:fill="auto"/>
          </w:tcPr>
          <w:p w:rsidR="00034BFB" w:rsidRPr="00AE56D0" w:rsidRDefault="00034BFB" w:rsidP="008B5A79">
            <w:pPr>
              <w:rPr>
                <w:rFonts w:ascii="GHEA Grapalat" w:hAnsi="GHEA Grapalat" w:cs="Sylfaen"/>
                <w:sz w:val="16"/>
                <w:szCs w:val="16"/>
                <w:lang w:val="hy-AM"/>
              </w:rPr>
            </w:pPr>
            <w:r w:rsidRPr="00AE56D0">
              <w:rPr>
                <w:rFonts w:ascii="GHEA Grapalat" w:hAnsi="GHEA Grapalat"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034BFB" w:rsidRPr="004F1B8D" w:rsidTr="005B32FD">
        <w:trPr>
          <w:trHeight w:val="153"/>
        </w:trPr>
        <w:tc>
          <w:tcPr>
            <w:tcW w:w="927" w:type="dxa"/>
            <w:shd w:val="clear" w:color="auto" w:fill="auto"/>
          </w:tcPr>
          <w:p w:rsidR="00034BFB" w:rsidRPr="00AE56D0" w:rsidRDefault="00034BFB" w:rsidP="005B32FD">
            <w:pPr>
              <w:ind w:left="360"/>
              <w:rPr>
                <w:rFonts w:ascii="GHEA Grapalat" w:hAnsi="GHEA Grapalat"/>
                <w:sz w:val="20"/>
              </w:rPr>
            </w:pPr>
            <w:r w:rsidRPr="00AE56D0">
              <w:rPr>
                <w:rFonts w:ascii="GHEA Grapalat" w:hAnsi="GHEA Grapalat"/>
                <w:sz w:val="20"/>
              </w:rPr>
              <w:t>28</w:t>
            </w:r>
          </w:p>
        </w:tc>
        <w:tc>
          <w:tcPr>
            <w:tcW w:w="1170" w:type="dxa"/>
            <w:shd w:val="clear" w:color="auto" w:fill="auto"/>
          </w:tcPr>
          <w:p w:rsidR="00034BFB" w:rsidRPr="00AE56D0" w:rsidRDefault="00034BFB" w:rsidP="008B5A79">
            <w:pPr>
              <w:rPr>
                <w:rFonts w:ascii="GHEA Grapalat" w:hAnsi="GHEA Grapalat"/>
                <w:sz w:val="20"/>
              </w:rPr>
            </w:pPr>
            <w:r w:rsidRPr="00AE56D0">
              <w:rPr>
                <w:rFonts w:ascii="GHEA Grapalat" w:hAnsi="GHEA Grapalat"/>
                <w:sz w:val="20"/>
              </w:rPr>
              <w:t>15320000</w:t>
            </w:r>
          </w:p>
        </w:tc>
        <w:tc>
          <w:tcPr>
            <w:tcW w:w="1022"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20"/>
                <w:szCs w:val="20"/>
                <w:lang w:val="hy-AM"/>
              </w:rPr>
              <w:t>сок</w:t>
            </w:r>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sz w:val="16"/>
                <w:szCs w:val="16"/>
                <w:lang w:val="hy-AM"/>
              </w:rPr>
              <w:t>Фруктовые соки – различные виды компота из свежих фруктов и ягод местного производства,</w:t>
            </w:r>
            <w:r w:rsidRPr="00AE56D0">
              <w:rPr>
                <w:rFonts w:ascii="GHEA Grapalat" w:hAnsi="GHEA Grapalat" w:cs="GHEA Grapalat"/>
                <w:sz w:val="16"/>
                <w:szCs w:val="16"/>
                <w:lang w:val="hy-AM"/>
              </w:rPr>
              <w:t>сахара</w:t>
            </w:r>
            <w:r w:rsidRPr="00AE56D0">
              <w:rPr>
                <w:rFonts w:ascii="GHEA Grapalat" w:hAnsi="GHEA Grapalat"/>
                <w:sz w:val="16"/>
                <w:szCs w:val="16"/>
                <w:lang w:val="hy-AM"/>
              </w:rPr>
              <w:t xml:space="preserve"> </w:t>
            </w:r>
            <w:r w:rsidRPr="00AE56D0">
              <w:rPr>
                <w:rFonts w:ascii="GHEA Grapalat" w:hAnsi="GHEA Grapalat" w:cs="GHEA Grapalat"/>
                <w:sz w:val="16"/>
                <w:szCs w:val="16"/>
                <w:lang w:val="hy-AM"/>
              </w:rPr>
              <w:t>сиропа</w:t>
            </w:r>
            <w:r w:rsidRPr="00AE56D0">
              <w:rPr>
                <w:rFonts w:ascii="GHEA Grapalat" w:hAnsi="GHEA Grapalat"/>
                <w:sz w:val="16"/>
                <w:szCs w:val="16"/>
                <w:lang w:val="hy-AM"/>
              </w:rPr>
              <w:t xml:space="preserve"> </w:t>
            </w:r>
            <w:r w:rsidRPr="00AE56D0">
              <w:rPr>
                <w:rFonts w:ascii="GHEA Grapalat" w:hAnsi="GHEA Grapalat" w:cs="GHEA Grapalat"/>
                <w:sz w:val="16"/>
                <w:szCs w:val="16"/>
                <w:lang w:val="hy-AM"/>
              </w:rPr>
              <w:t>дополнительный</w:t>
            </w:r>
            <w:r w:rsidRPr="00AE56D0">
              <w:rPr>
                <w:rFonts w:ascii="GHEA Grapalat" w:hAnsi="GHEA Grapalat"/>
                <w:sz w:val="16"/>
                <w:szCs w:val="16"/>
                <w:lang w:val="hy-AM"/>
              </w:rPr>
              <w:t>с ним или без него, прозрачные на вид. Статья 8 Закона РА "О безопасности пищевых продуктов" "Технический регламент требований к сокам и соковой продукции", утвержденный постановлением №744-Н от 26 июня.</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034BFB" w:rsidRPr="005B32FD" w:rsidRDefault="00034BFB" w:rsidP="008B5A79">
            <w:pPr>
              <w:jc w:val="center"/>
              <w:rPr>
                <w:rFonts w:ascii="GHEA Grapalat" w:hAnsi="GHEA Grapalat"/>
                <w:sz w:val="20"/>
              </w:rPr>
            </w:pPr>
            <w:r>
              <w:rPr>
                <w:rFonts w:ascii="GHEA Grapalat" w:hAnsi="GHEA Grapalat" w:cs="Sylfaen"/>
                <w:sz w:val="20"/>
                <w:lang w:val="hy-AM"/>
              </w:rPr>
              <w:t>л</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Pr>
                <w:rFonts w:ascii="GHEA Grapalat" w:hAnsi="GHEA Grapalat" w:cs="Calibri"/>
                <w:color w:val="000000"/>
                <w:sz w:val="20"/>
                <w:szCs w:val="20"/>
              </w:rPr>
              <w:t>550</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sz w:val="20"/>
              </w:rPr>
              <w:t>330 000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rPr>
            </w:pPr>
            <w:r w:rsidRPr="00AE56D0">
              <w:rPr>
                <w:rFonts w:ascii="GHEA Grapalat" w:hAnsi="GHEA Grapalat" w:cs="Calibri"/>
                <w:color w:val="000000"/>
                <w:sz w:val="16"/>
                <w:szCs w:val="16"/>
              </w:rPr>
              <w:t>600</w:t>
            </w:r>
          </w:p>
        </w:tc>
        <w:tc>
          <w:tcPr>
            <w:tcW w:w="1134" w:type="dxa"/>
            <w:shd w:val="clear" w:color="auto" w:fill="auto"/>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rPr>
            </w:pPr>
            <w:r w:rsidRPr="00AE56D0">
              <w:rPr>
                <w:rFonts w:ascii="GHEA Grapalat" w:hAnsi="GHEA Grapalat" w:cs="Calibri"/>
                <w:color w:val="000000"/>
                <w:sz w:val="16"/>
                <w:szCs w:val="16"/>
              </w:rPr>
              <w:t>600</w:t>
            </w:r>
          </w:p>
        </w:tc>
        <w:tc>
          <w:tcPr>
            <w:tcW w:w="1510" w:type="dxa"/>
            <w:shd w:val="clear" w:color="auto" w:fill="auto"/>
          </w:tcPr>
          <w:p w:rsidR="00034BFB" w:rsidRPr="00AE56D0" w:rsidRDefault="00034BFB" w:rsidP="008B5A79">
            <w:pPr>
              <w:rPr>
                <w:rFonts w:ascii="GHEA Grapalat" w:hAnsi="GHEA Grapalat"/>
                <w:lang w:val="hy-AM"/>
              </w:rPr>
            </w:pPr>
            <w:r w:rsidRPr="00AE56D0">
              <w:rPr>
                <w:rFonts w:ascii="GHEA Grapalat" w:hAnsi="GHEA Grapalat"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034BFB" w:rsidRPr="00AE56D0" w:rsidTr="005B32FD">
        <w:trPr>
          <w:trHeight w:val="153"/>
        </w:trPr>
        <w:tc>
          <w:tcPr>
            <w:tcW w:w="927" w:type="dxa"/>
            <w:shd w:val="clear" w:color="auto" w:fill="auto"/>
          </w:tcPr>
          <w:p w:rsidR="00034BFB" w:rsidRPr="00AE56D0" w:rsidRDefault="00034BFB" w:rsidP="005B32FD">
            <w:pPr>
              <w:ind w:left="360"/>
              <w:rPr>
                <w:rFonts w:ascii="GHEA Grapalat" w:hAnsi="GHEA Grapalat"/>
                <w:sz w:val="20"/>
              </w:rPr>
            </w:pPr>
            <w:r w:rsidRPr="00AE56D0">
              <w:rPr>
                <w:rFonts w:ascii="GHEA Grapalat" w:hAnsi="GHEA Grapalat"/>
                <w:sz w:val="20"/>
              </w:rPr>
              <w:t>35</w:t>
            </w:r>
          </w:p>
        </w:tc>
        <w:tc>
          <w:tcPr>
            <w:tcW w:w="117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olor w:val="000000"/>
                <w:sz w:val="20"/>
                <w:szCs w:val="20"/>
              </w:rPr>
              <w:t>15331180</w:t>
            </w:r>
          </w:p>
        </w:tc>
        <w:tc>
          <w:tcPr>
            <w:tcW w:w="1022"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20"/>
                <w:szCs w:val="20"/>
              </w:rPr>
              <w:t>Консервы</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горох</w:t>
            </w:r>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18"/>
                <w:szCs w:val="18"/>
                <w:lang w:val="hy-AM"/>
              </w:rPr>
              <w:t>Консервы</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зеленый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горох</w:t>
            </w:r>
            <w:r w:rsidRPr="00AE56D0">
              <w:rPr>
                <w:rFonts w:ascii="GHEA Grapalat" w:hAnsi="GHEA Grapalat"/>
                <w:color w:val="000000"/>
                <w:sz w:val="18"/>
                <w:szCs w:val="18"/>
                <w:lang w:val="hy-AM"/>
              </w:rPr>
              <w:t>:</w:t>
            </w:r>
            <w:r w:rsidRPr="00AE56D0">
              <w:rPr>
                <w:rFonts w:ascii="GHEA Grapalat" w:hAnsi="GHEA Grapalat" w:cs="Sylfaen"/>
                <w:b/>
                <w:color w:val="000000" w:themeColor="text1"/>
                <w:sz w:val="18"/>
                <w:szCs w:val="18"/>
                <w:lang w:val="hy-AM"/>
              </w:rPr>
              <w:t>Массовая порция корма – от 250 до 400 грамм.</w:t>
            </w:r>
            <w:r w:rsidRPr="00AE56D0">
              <w:rPr>
                <w:rFonts w:ascii="GHEA Grapalat" w:hAnsi="GHEA Grapalat" w:cs="Sylfaen"/>
                <w:color w:val="000000" w:themeColor="text1"/>
                <w:sz w:val="18"/>
                <w:szCs w:val="18"/>
                <w:lang w:val="hy-AM"/>
              </w:rPr>
              <w:t>:</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Ингредиенты: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зеленый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горох</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вода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сахар.</w:t>
            </w:r>
            <w:r w:rsidRPr="00AE56D0">
              <w:rPr>
                <w:rFonts w:ascii="GHEA Grapalat" w:hAnsi="GHEA Grapalat" w:cs="Sylfaen"/>
                <w:b/>
                <w:color w:val="000000" w:themeColor="text1"/>
                <w:sz w:val="18"/>
                <w:szCs w:val="18"/>
                <w:lang w:val="hy-AM"/>
              </w:rPr>
              <w:t>Заводская упаковка:</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стекло</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или</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другой</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 контейнерами</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15842-90</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 Чистый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зеленый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горох</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типичный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 вкусом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запах</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хорошо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приготовленный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мягкий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сторона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вкусу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запах</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большой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зернами</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осадка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Примечание: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татуировке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80%.</w:t>
            </w:r>
            <w:r w:rsidRPr="00AE56D0">
              <w:rPr>
                <w:rFonts w:ascii="GHEA Grapalat" w:hAnsi="GHEA Grapalat" w:cs="Sylfaen"/>
                <w:color w:val="000000"/>
                <w:sz w:val="18"/>
                <w:szCs w:val="18"/>
                <w:lang w:val="hy-AM"/>
              </w:rPr>
              <w:t>Ярлык: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разборчиво.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одобренный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034BFB" w:rsidRPr="00AE56D0" w:rsidRDefault="00034BFB" w:rsidP="008B5A79">
            <w:pPr>
              <w:rPr>
                <w:rFonts w:ascii="GHEA Grapalat" w:hAnsi="GHEA Grapalat"/>
                <w:sz w:val="20"/>
              </w:rPr>
            </w:pPr>
            <w:r>
              <w:rPr>
                <w:rFonts w:ascii="GHEA Grapalat" w:hAnsi="GHEA Grapalat" w:cs="Sylfaen"/>
                <w:sz w:val="20"/>
                <w:szCs w:val="20"/>
              </w:rPr>
              <w:lastRenderedPageBreak/>
              <w:t>гр</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cs="Calibri"/>
                <w:color w:val="000000"/>
                <w:sz w:val="20"/>
                <w:szCs w:val="20"/>
              </w:rPr>
              <w:t>600</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sz w:val="20"/>
              </w:rPr>
              <w:t>30000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50</w:t>
            </w:r>
          </w:p>
        </w:tc>
        <w:tc>
          <w:tcPr>
            <w:tcW w:w="1134" w:type="dxa"/>
            <w:shd w:val="clear" w:color="auto" w:fill="auto"/>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50</w:t>
            </w:r>
          </w:p>
        </w:tc>
        <w:tc>
          <w:tcPr>
            <w:tcW w:w="1510" w:type="dxa"/>
            <w:shd w:val="clear" w:color="auto" w:fill="auto"/>
          </w:tcPr>
          <w:p w:rsidR="00034BFB" w:rsidRPr="00AE56D0" w:rsidRDefault="00034BFB" w:rsidP="008B5A79">
            <w:pPr>
              <w:rPr>
                <w:rFonts w:ascii="GHEA Grapalat" w:hAnsi="GHEA Grapalat"/>
                <w:lang w:val="hy-AM"/>
              </w:rPr>
            </w:pPr>
            <w:r w:rsidRPr="00AE56D0">
              <w:rPr>
                <w:rFonts w:ascii="GHEA Grapalat" w:hAnsi="GHEA Grapalat"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034BFB" w:rsidRPr="00AE56D0" w:rsidTr="005B32FD">
        <w:trPr>
          <w:trHeight w:val="153"/>
        </w:trPr>
        <w:tc>
          <w:tcPr>
            <w:tcW w:w="927" w:type="dxa"/>
            <w:shd w:val="clear" w:color="auto" w:fill="auto"/>
          </w:tcPr>
          <w:p w:rsidR="00034BFB" w:rsidRPr="00AE56D0" w:rsidRDefault="00034BFB" w:rsidP="008B5A79">
            <w:pPr>
              <w:ind w:left="360"/>
              <w:rPr>
                <w:rFonts w:ascii="GHEA Grapalat" w:hAnsi="GHEA Grapalat"/>
                <w:sz w:val="20"/>
              </w:rPr>
            </w:pPr>
            <w:r>
              <w:rPr>
                <w:rFonts w:ascii="GHEA Grapalat" w:hAnsi="GHEA Grapalat"/>
                <w:sz w:val="20"/>
              </w:rPr>
              <w:lastRenderedPageBreak/>
              <w:t>36</w:t>
            </w:r>
          </w:p>
        </w:tc>
        <w:tc>
          <w:tcPr>
            <w:tcW w:w="117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olor w:val="000000"/>
                <w:sz w:val="20"/>
                <w:szCs w:val="20"/>
              </w:rPr>
              <w:t>15331178</w:t>
            </w:r>
          </w:p>
        </w:tc>
        <w:tc>
          <w:tcPr>
            <w:tcW w:w="1022"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20"/>
                <w:szCs w:val="20"/>
              </w:rPr>
              <w:t>Консервы</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кукуруза</w:t>
            </w:r>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cs="Sylfaen"/>
                <w:color w:val="000000"/>
                <w:sz w:val="18"/>
                <w:szCs w:val="18"/>
                <w:lang w:val="hy-AM"/>
              </w:rPr>
            </w:pPr>
            <w:r w:rsidRPr="00AE56D0">
              <w:rPr>
                <w:rFonts w:ascii="GHEA Grapalat" w:hAnsi="GHEA Grapalat" w:cs="Sylfaen"/>
                <w:color w:val="000000"/>
                <w:sz w:val="18"/>
                <w:szCs w:val="18"/>
                <w:lang w:val="hy-AM"/>
              </w:rPr>
              <w:t>Консервы</w:t>
            </w:r>
            <w:r w:rsidRPr="00AE56D0">
              <w:rPr>
                <w:rFonts w:ascii="GHEA Grapalat" w:hAnsi="GHEA Grapalat"/>
                <w:color w:val="000000"/>
                <w:sz w:val="18"/>
                <w:szCs w:val="18"/>
                <w:lang w:val="hy-AM"/>
              </w:rPr>
              <w:t xml:space="preserve">,  </w:t>
            </w:r>
            <w:r w:rsidRPr="00AE56D0">
              <w:rPr>
                <w:rFonts w:ascii="GHEA Grapalat" w:hAnsi="GHEA Grapalat" w:cs="Sylfaen"/>
                <w:b/>
                <w:color w:val="000000" w:themeColor="text1"/>
                <w:sz w:val="18"/>
                <w:szCs w:val="18"/>
                <w:lang w:val="hy-AM"/>
              </w:rPr>
              <w:t>Массовая часть корма – от 270 до 400 грамм.</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Ингредиенты: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кукуруза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вода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сахар.</w:t>
            </w:r>
            <w:r w:rsidRPr="00AE56D0">
              <w:rPr>
                <w:rFonts w:ascii="GHEA Grapalat" w:hAnsi="GHEA Grapalat" w:cs="Sylfaen"/>
                <w:b/>
                <w:color w:val="000000" w:themeColor="text1"/>
                <w:sz w:val="18"/>
                <w:szCs w:val="18"/>
                <w:lang w:val="hy-AM"/>
              </w:rPr>
              <w:t>Заводская упаковка:</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стекло</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или</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другой</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 контейнерами</w:t>
            </w:r>
            <w:r w:rsidRPr="00AE56D0">
              <w:rPr>
                <w:rFonts w:ascii="GHEA Grapalat" w:hAnsi="GHEA Grapalat"/>
                <w:color w:val="000000" w:themeColor="text1"/>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15842-90</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 Чистый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кукурузу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типичный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 вкусом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запах</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хорошо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приготовленный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мягкий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сторона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вкусу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запах</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большой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зернами</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осадка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Примечание: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татуировке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80%.</w:t>
            </w:r>
            <w:r w:rsidRPr="00AE56D0">
              <w:rPr>
                <w:rFonts w:ascii="GHEA Grapalat" w:hAnsi="GHEA Grapalat" w:cs="Sylfaen"/>
                <w:color w:val="000000"/>
                <w:sz w:val="18"/>
                <w:szCs w:val="18"/>
                <w:lang w:val="hy-AM"/>
              </w:rPr>
              <w:t>Ярлык: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разборчиво.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одобренный</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034BFB" w:rsidRPr="00AE56D0" w:rsidRDefault="00034BFB" w:rsidP="008B5A79">
            <w:pPr>
              <w:rPr>
                <w:rFonts w:ascii="GHEA Grapalat" w:hAnsi="GHEA Grapalat"/>
                <w:sz w:val="20"/>
              </w:rPr>
            </w:pPr>
            <w:r>
              <w:rPr>
                <w:rFonts w:ascii="GHEA Grapalat" w:hAnsi="GHEA Grapalat" w:cs="Sylfaen"/>
                <w:sz w:val="20"/>
                <w:szCs w:val="20"/>
              </w:rPr>
              <w:t>гр</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cs="Calibri"/>
                <w:color w:val="000000"/>
                <w:sz w:val="20"/>
                <w:szCs w:val="20"/>
              </w:rPr>
              <w:t>900</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sz w:val="20"/>
              </w:rPr>
              <w:t>45000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50</w:t>
            </w:r>
          </w:p>
        </w:tc>
        <w:tc>
          <w:tcPr>
            <w:tcW w:w="1134" w:type="dxa"/>
            <w:shd w:val="clear" w:color="auto" w:fill="auto"/>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50</w:t>
            </w:r>
          </w:p>
        </w:tc>
        <w:tc>
          <w:tcPr>
            <w:tcW w:w="1510" w:type="dxa"/>
            <w:shd w:val="clear" w:color="auto" w:fill="auto"/>
          </w:tcPr>
          <w:p w:rsidR="00034BFB" w:rsidRPr="00AE56D0" w:rsidRDefault="00034BFB" w:rsidP="008B5A79">
            <w:pPr>
              <w:rPr>
                <w:rFonts w:ascii="GHEA Grapalat" w:hAnsi="GHEA Grapalat"/>
                <w:lang w:val="hy-AM"/>
              </w:rPr>
            </w:pPr>
            <w:r w:rsidRPr="00AE56D0">
              <w:rPr>
                <w:rFonts w:ascii="GHEA Grapalat" w:hAnsi="GHEA Grapalat"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034BFB" w:rsidRPr="00AE56D0" w:rsidTr="005B32FD">
        <w:trPr>
          <w:trHeight w:val="153"/>
        </w:trPr>
        <w:tc>
          <w:tcPr>
            <w:tcW w:w="927" w:type="dxa"/>
            <w:shd w:val="clear" w:color="auto" w:fill="auto"/>
          </w:tcPr>
          <w:p w:rsidR="00034BFB" w:rsidRPr="00AE56D0" w:rsidRDefault="00034BFB" w:rsidP="005B32FD">
            <w:pPr>
              <w:ind w:left="360"/>
              <w:rPr>
                <w:rFonts w:ascii="GHEA Grapalat" w:hAnsi="GHEA Grapalat"/>
                <w:sz w:val="20"/>
              </w:rPr>
            </w:pPr>
            <w:r w:rsidRPr="00AE56D0">
              <w:rPr>
                <w:rFonts w:ascii="GHEA Grapalat" w:hAnsi="GHEA Grapalat"/>
                <w:sz w:val="20"/>
              </w:rPr>
              <w:t>40</w:t>
            </w:r>
          </w:p>
        </w:tc>
        <w:tc>
          <w:tcPr>
            <w:tcW w:w="117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olor w:val="000000"/>
                <w:sz w:val="20"/>
                <w:szCs w:val="20"/>
              </w:rPr>
              <w:t>15311100</w:t>
            </w:r>
          </w:p>
        </w:tc>
        <w:tc>
          <w:tcPr>
            <w:tcW w:w="1022"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20"/>
                <w:szCs w:val="20"/>
              </w:rPr>
              <w:t>Картофель</w:t>
            </w:r>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olor w:val="000000"/>
                <w:sz w:val="18"/>
                <w:szCs w:val="18"/>
                <w:lang w:val="hy-AM"/>
              </w:rPr>
              <w:t xml:space="preserve">  </w:t>
            </w:r>
            <w:r w:rsidRPr="00AE56D0">
              <w:rPr>
                <w:rFonts w:ascii="GHEA Grapalat" w:hAnsi="GHEA Grapalat" w:cs="Sylfaen"/>
                <w:sz w:val="16"/>
                <w:szCs w:val="16"/>
                <w:lang w:val="hy-AM"/>
              </w:rPr>
              <w:t>Не по годам развитый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и:</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поздний взрослый</w:t>
            </w:r>
            <w:r w:rsidRPr="00AE56D0">
              <w:rPr>
                <w:rFonts w:ascii="GHEA Grapalat" w:hAnsi="GHEA Grapalat"/>
                <w:sz w:val="16"/>
                <w:szCs w:val="16"/>
                <w:lang w:val="hy-AM"/>
              </w:rPr>
              <w:t>, я:</w:t>
            </w:r>
            <w:r w:rsidRPr="00AE56D0">
              <w:rPr>
                <w:rFonts w:ascii="GHEA Grapalat" w:hAnsi="GHEA Grapalat" w:cs="Sylfaen"/>
                <w:sz w:val="16"/>
                <w:szCs w:val="16"/>
                <w:lang w:val="hy-AM"/>
              </w:rPr>
              <w:t>вроде</w:t>
            </w:r>
            <w:r w:rsidRPr="00AE56D0">
              <w:rPr>
                <w:rFonts w:ascii="GHEA Grapalat" w:hAnsi="GHEA Grapalat"/>
                <w:sz w:val="16"/>
                <w:szCs w:val="16"/>
                <w:lang w:val="hy-AM"/>
              </w:rPr>
              <w:t>,</w:t>
            </w:r>
            <w:r w:rsidRPr="00AE56D0">
              <w:rPr>
                <w:rFonts w:ascii="GHEA Grapalat" w:hAnsi="GHEA Grapalat" w:cs="Sylfaen"/>
                <w:sz w:val="16"/>
                <w:szCs w:val="16"/>
                <w:lang w:val="hy-AM"/>
              </w:rPr>
              <w:t>не обмороженный</w:t>
            </w:r>
            <w:r w:rsidRPr="00AE56D0">
              <w:rPr>
                <w:rFonts w:ascii="GHEA Grapalat" w:hAnsi="GHEA Grapalat"/>
                <w:sz w:val="16"/>
                <w:szCs w:val="16"/>
                <w:lang w:val="hy-AM"/>
              </w:rPr>
              <w:t>,</w:t>
            </w:r>
            <w:r w:rsidRPr="00AE56D0">
              <w:rPr>
                <w:rFonts w:ascii="GHEA Grapalat" w:hAnsi="GHEA Grapalat" w:cs="Sylfaen"/>
                <w:sz w:val="16"/>
                <w:szCs w:val="16"/>
                <w:lang w:val="hy-AM"/>
              </w:rPr>
              <w:t>без</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травмы</w:t>
            </w:r>
            <w:r w:rsidRPr="00AE56D0">
              <w:rPr>
                <w:rFonts w:ascii="GHEA Grapalat" w:hAnsi="GHEA Grapalat"/>
                <w:sz w:val="16"/>
                <w:szCs w:val="16"/>
                <w:lang w:val="hy-AM"/>
              </w:rPr>
              <w:t>,</w:t>
            </w:r>
            <w:r w:rsidRPr="00AE56D0">
              <w:rPr>
                <w:rFonts w:ascii="GHEA Grapalat" w:hAnsi="GHEA Grapalat" w:cs="Sylfaen"/>
                <w:sz w:val="16"/>
                <w:szCs w:val="16"/>
                <w:lang w:val="hy-AM"/>
              </w:rPr>
              <w:t>круглый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овал</w:t>
            </w:r>
            <w:r w:rsidRPr="00AE56D0">
              <w:rPr>
                <w:rFonts w:ascii="GHEA Grapalat" w:hAnsi="GHEA Grapalat"/>
                <w:sz w:val="16"/>
                <w:szCs w:val="16"/>
                <w:lang w:val="hy-AM"/>
              </w:rPr>
              <w:t>4:</w:t>
            </w:r>
            <w:r w:rsidRPr="00AE56D0">
              <w:rPr>
                <w:rFonts w:ascii="GHEA Grapalat" w:hAnsi="GHEA Grapalat" w:cs="Sylfaen"/>
                <w:sz w:val="16"/>
                <w:szCs w:val="16"/>
                <w:lang w:val="hy-AM"/>
              </w:rPr>
              <w:t>см</w:t>
            </w:r>
            <w:r w:rsidRPr="00AE56D0">
              <w:rPr>
                <w:rFonts w:ascii="GHEA Grapalat" w:hAnsi="GHEA Grapalat"/>
                <w:sz w:val="16"/>
                <w:szCs w:val="16"/>
                <w:lang w:val="hy-AM"/>
              </w:rPr>
              <w:t>, 5%,</w:t>
            </w:r>
            <w:r w:rsidRPr="00AE56D0">
              <w:rPr>
                <w:rFonts w:ascii="GHEA Grapalat" w:hAnsi="GHEA Grapalat" w:cs="Sylfaen"/>
                <w:sz w:val="16"/>
                <w:szCs w:val="16"/>
                <w:lang w:val="hy-AM"/>
              </w:rPr>
              <w:t>расширенный</w:t>
            </w:r>
            <w:r w:rsidRPr="00AE56D0">
              <w:rPr>
                <w:rFonts w:ascii="GHEA Grapalat" w:hAnsi="GHEA Grapalat"/>
                <w:sz w:val="16"/>
                <w:szCs w:val="16"/>
                <w:lang w:val="hy-AM"/>
              </w:rPr>
              <w:t>3,5</w:t>
            </w:r>
            <w:r w:rsidRPr="00AE56D0">
              <w:rPr>
                <w:rFonts w:ascii="GHEA Grapalat" w:hAnsi="GHEA Grapalat" w:cs="Sylfaen"/>
                <w:sz w:val="16"/>
                <w:szCs w:val="16"/>
                <w:lang w:val="hy-AM"/>
              </w:rPr>
              <w:t>см</w:t>
            </w:r>
            <w:r w:rsidRPr="00AE56D0">
              <w:rPr>
                <w:rFonts w:ascii="GHEA Grapalat" w:hAnsi="GHEA Grapalat"/>
                <w:sz w:val="16"/>
                <w:szCs w:val="16"/>
                <w:lang w:val="hy-AM"/>
              </w:rPr>
              <w:t>, 5%,</w:t>
            </w:r>
            <w:r w:rsidRPr="00AE56D0">
              <w:rPr>
                <w:rFonts w:ascii="GHEA Grapalat" w:hAnsi="GHEA Grapalat" w:cs="Sylfaen"/>
                <w:sz w:val="16"/>
                <w:szCs w:val="16"/>
                <w:lang w:val="hy-AM"/>
              </w:rPr>
              <w:t>круглый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овал</w:t>
            </w:r>
            <w:r w:rsidRPr="00AE56D0">
              <w:rPr>
                <w:rFonts w:ascii="GHEA Grapalat" w:hAnsi="GHEA Grapalat"/>
                <w:sz w:val="16"/>
                <w:szCs w:val="16"/>
                <w:lang w:val="hy-AM"/>
              </w:rPr>
              <w:t>(4-</w:t>
            </w:r>
            <w:r w:rsidRPr="00AE56D0">
              <w:rPr>
                <w:rFonts w:ascii="GHEA Grapalat" w:hAnsi="GHEA Grapalat" w:cs="Sylfaen"/>
                <w:sz w:val="16"/>
                <w:szCs w:val="16"/>
                <w:lang w:val="hy-AM"/>
              </w:rPr>
              <w:t>от</w:t>
            </w:r>
            <w:r w:rsidRPr="00AE56D0">
              <w:rPr>
                <w:rFonts w:ascii="GHEA Grapalat" w:hAnsi="GHEA Grapalat"/>
                <w:sz w:val="16"/>
                <w:szCs w:val="16"/>
                <w:lang w:val="hy-AM"/>
              </w:rPr>
              <w:t>5)</w:t>
            </w:r>
            <w:r w:rsidRPr="00AE56D0">
              <w:rPr>
                <w:rFonts w:ascii="GHEA Grapalat" w:hAnsi="GHEA Grapalat" w:cs="Sylfaen"/>
                <w:sz w:val="16"/>
                <w:szCs w:val="16"/>
                <w:lang w:val="hy-AM"/>
              </w:rPr>
              <w:t>см</w:t>
            </w:r>
            <w:r w:rsidRPr="00AE56D0">
              <w:rPr>
                <w:rFonts w:ascii="GHEA Grapalat" w:hAnsi="GHEA Grapalat"/>
                <w:sz w:val="16"/>
                <w:szCs w:val="16"/>
                <w:lang w:val="hy-AM"/>
              </w:rPr>
              <w:t>20%,</w:t>
            </w:r>
            <w:r w:rsidRPr="00AE56D0">
              <w:rPr>
                <w:rFonts w:ascii="GHEA Grapalat" w:hAnsi="GHEA Grapalat" w:cs="Sylfaen"/>
                <w:sz w:val="16"/>
                <w:szCs w:val="16"/>
                <w:lang w:val="hy-AM"/>
              </w:rPr>
              <w:t>расширенный</w:t>
            </w:r>
            <w:r w:rsidRPr="00AE56D0">
              <w:rPr>
                <w:rFonts w:ascii="GHEA Grapalat" w:hAnsi="GHEA Grapalat"/>
                <w:sz w:val="16"/>
                <w:szCs w:val="16"/>
                <w:lang w:val="hy-AM"/>
              </w:rPr>
              <w:t>(4-</w:t>
            </w:r>
            <w:r w:rsidRPr="00AE56D0">
              <w:rPr>
                <w:rFonts w:ascii="GHEA Grapalat" w:hAnsi="GHEA Grapalat" w:cs="Sylfaen"/>
                <w:sz w:val="16"/>
                <w:szCs w:val="16"/>
                <w:lang w:val="hy-AM"/>
              </w:rPr>
              <w:t>от</w:t>
            </w:r>
            <w:r w:rsidRPr="00AE56D0">
              <w:rPr>
                <w:rFonts w:ascii="GHEA Grapalat" w:hAnsi="GHEA Grapalat"/>
                <w:sz w:val="16"/>
                <w:szCs w:val="16"/>
                <w:lang w:val="hy-AM"/>
              </w:rPr>
              <w:t>4,5)</w:t>
            </w:r>
            <w:r w:rsidRPr="00AE56D0">
              <w:rPr>
                <w:rFonts w:ascii="GHEA Grapalat" w:hAnsi="GHEA Grapalat" w:cs="Sylfaen"/>
                <w:sz w:val="16"/>
                <w:szCs w:val="16"/>
                <w:lang w:val="hy-AM"/>
              </w:rPr>
              <w:t>см</w:t>
            </w:r>
            <w:r w:rsidRPr="00AE56D0">
              <w:rPr>
                <w:rFonts w:ascii="GHEA Grapalat" w:hAnsi="GHEA Grapalat"/>
                <w:sz w:val="16"/>
                <w:szCs w:val="16"/>
                <w:lang w:val="hy-AM"/>
              </w:rPr>
              <w:t>20%,</w:t>
            </w:r>
            <w:r w:rsidRPr="00AE56D0">
              <w:rPr>
                <w:rFonts w:ascii="GHEA Grapalat" w:hAnsi="GHEA Grapalat" w:cs="Sylfaen"/>
                <w:sz w:val="16"/>
                <w:szCs w:val="16"/>
                <w:lang w:val="hy-AM"/>
              </w:rPr>
              <w:t>круглый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овал</w:t>
            </w:r>
            <w:r w:rsidRPr="00AE56D0">
              <w:rPr>
                <w:rFonts w:ascii="GHEA Grapalat" w:hAnsi="GHEA Grapalat"/>
                <w:sz w:val="16"/>
                <w:szCs w:val="16"/>
                <w:lang w:val="hy-AM"/>
              </w:rPr>
              <w:t>(5-</w:t>
            </w:r>
            <w:r w:rsidRPr="00AE56D0">
              <w:rPr>
                <w:rFonts w:ascii="GHEA Grapalat" w:hAnsi="GHEA Grapalat" w:cs="Sylfaen"/>
                <w:sz w:val="16"/>
                <w:szCs w:val="16"/>
                <w:lang w:val="hy-AM"/>
              </w:rPr>
              <w:t>от</w:t>
            </w:r>
            <w:r w:rsidRPr="00AE56D0">
              <w:rPr>
                <w:rFonts w:ascii="GHEA Grapalat" w:hAnsi="GHEA Grapalat"/>
                <w:sz w:val="16"/>
                <w:szCs w:val="16"/>
                <w:lang w:val="hy-AM"/>
              </w:rPr>
              <w:t>6:00</w:t>
            </w:r>
            <w:r w:rsidRPr="00AE56D0">
              <w:rPr>
                <w:rFonts w:ascii="GHEA Grapalat" w:hAnsi="GHEA Grapalat" w:cs="Sylfaen"/>
                <w:sz w:val="16"/>
                <w:szCs w:val="16"/>
                <w:lang w:val="hy-AM"/>
              </w:rPr>
              <w:t>см</w:t>
            </w:r>
            <w:r w:rsidRPr="00AE56D0">
              <w:rPr>
                <w:rFonts w:ascii="GHEA Grapalat" w:hAnsi="GHEA Grapalat"/>
                <w:sz w:val="16"/>
                <w:szCs w:val="16"/>
                <w:lang w:val="hy-AM"/>
              </w:rPr>
              <w:t>) 55%,</w:t>
            </w:r>
            <w:r w:rsidRPr="00AE56D0">
              <w:rPr>
                <w:rFonts w:ascii="GHEA Grapalat" w:hAnsi="GHEA Grapalat" w:cs="Sylfaen"/>
                <w:sz w:val="16"/>
                <w:szCs w:val="16"/>
                <w:lang w:val="hy-AM"/>
              </w:rPr>
              <w:t>расширенный</w:t>
            </w:r>
            <w:r w:rsidRPr="00AE56D0">
              <w:rPr>
                <w:rFonts w:ascii="GHEA Grapalat" w:hAnsi="GHEA Grapalat"/>
                <w:sz w:val="16"/>
                <w:szCs w:val="16"/>
                <w:lang w:val="hy-AM"/>
              </w:rPr>
              <w:t>(5-</w:t>
            </w:r>
            <w:r w:rsidRPr="00AE56D0">
              <w:rPr>
                <w:rFonts w:ascii="GHEA Grapalat" w:hAnsi="GHEA Grapalat" w:cs="Sylfaen"/>
                <w:sz w:val="16"/>
                <w:szCs w:val="16"/>
                <w:lang w:val="hy-AM"/>
              </w:rPr>
              <w:t>от</w:t>
            </w:r>
            <w:r w:rsidRPr="00AE56D0">
              <w:rPr>
                <w:rFonts w:ascii="GHEA Grapalat" w:hAnsi="GHEA Grapalat"/>
                <w:sz w:val="16"/>
                <w:szCs w:val="16"/>
                <w:lang w:val="hy-AM"/>
              </w:rPr>
              <w:t>5.5)</w:t>
            </w:r>
            <w:r w:rsidRPr="00AE56D0">
              <w:rPr>
                <w:rFonts w:ascii="GHEA Grapalat" w:hAnsi="GHEA Grapalat" w:cs="Sylfaen"/>
                <w:sz w:val="16"/>
                <w:szCs w:val="16"/>
                <w:lang w:val="hy-AM"/>
              </w:rPr>
              <w:t>см</w:t>
            </w:r>
            <w:r w:rsidRPr="00AE56D0">
              <w:rPr>
                <w:rFonts w:ascii="GHEA Grapalat" w:hAnsi="GHEA Grapalat"/>
                <w:sz w:val="16"/>
                <w:szCs w:val="16"/>
                <w:lang w:val="hy-AM"/>
              </w:rPr>
              <w:t>55%,</w:t>
            </w:r>
            <w:r w:rsidRPr="00AE56D0">
              <w:rPr>
                <w:rFonts w:ascii="GHEA Grapalat" w:hAnsi="GHEA Grapalat" w:cs="Sylfaen"/>
                <w:sz w:val="16"/>
                <w:szCs w:val="16"/>
                <w:lang w:val="hy-AM"/>
              </w:rPr>
              <w:t>круглый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овал</w:t>
            </w:r>
            <w:r w:rsidRPr="00AE56D0">
              <w:rPr>
                <w:rFonts w:ascii="GHEA Grapalat" w:hAnsi="GHEA Grapalat"/>
                <w:sz w:val="16"/>
                <w:szCs w:val="16"/>
                <w:lang w:val="hy-AM"/>
              </w:rPr>
              <w:t>(6-</w:t>
            </w:r>
            <w:r w:rsidRPr="00AE56D0">
              <w:rPr>
                <w:rFonts w:ascii="GHEA Grapalat" w:hAnsi="GHEA Grapalat" w:cs="Sylfaen"/>
                <w:sz w:val="16"/>
                <w:szCs w:val="16"/>
                <w:lang w:val="hy-AM"/>
              </w:rPr>
              <w:t>от</w:t>
            </w:r>
            <w:r w:rsidRPr="00AE56D0">
              <w:rPr>
                <w:rFonts w:ascii="GHEA Grapalat" w:hAnsi="GHEA Grapalat"/>
                <w:sz w:val="16"/>
                <w:szCs w:val="16"/>
                <w:lang w:val="hy-AM"/>
              </w:rPr>
              <w:t>7)</w:t>
            </w:r>
            <w:r w:rsidRPr="00AE56D0">
              <w:rPr>
                <w:rFonts w:ascii="GHEA Grapalat" w:hAnsi="GHEA Grapalat" w:cs="Sylfaen"/>
                <w:sz w:val="16"/>
                <w:szCs w:val="16"/>
                <w:lang w:val="hy-AM"/>
              </w:rPr>
              <w:t>см</w:t>
            </w:r>
            <w:r w:rsidRPr="00AE56D0">
              <w:rPr>
                <w:rFonts w:ascii="GHEA Grapalat" w:hAnsi="GHEA Grapalat"/>
                <w:sz w:val="16"/>
                <w:szCs w:val="16"/>
                <w:lang w:val="hy-AM"/>
              </w:rPr>
              <w:t>20%,</w:t>
            </w:r>
            <w:r w:rsidRPr="00AE56D0">
              <w:rPr>
                <w:rFonts w:ascii="GHEA Grapalat" w:hAnsi="GHEA Grapalat" w:cs="Sylfaen"/>
                <w:sz w:val="16"/>
                <w:szCs w:val="16"/>
                <w:lang w:val="hy-AM"/>
              </w:rPr>
              <w:t>расширенный</w:t>
            </w:r>
            <w:r w:rsidRPr="00AE56D0">
              <w:rPr>
                <w:rFonts w:ascii="GHEA Grapalat" w:hAnsi="GHEA Grapalat"/>
                <w:sz w:val="16"/>
                <w:szCs w:val="16"/>
                <w:lang w:val="hy-AM"/>
              </w:rPr>
              <w:t>(6-</w:t>
            </w:r>
            <w:r w:rsidRPr="00AE56D0">
              <w:rPr>
                <w:rFonts w:ascii="GHEA Grapalat" w:hAnsi="GHEA Grapalat" w:cs="Sylfaen"/>
                <w:sz w:val="16"/>
                <w:szCs w:val="16"/>
                <w:lang w:val="hy-AM"/>
              </w:rPr>
              <w:t>от</w:t>
            </w:r>
            <w:r w:rsidRPr="00AE56D0">
              <w:rPr>
                <w:rFonts w:ascii="GHEA Grapalat" w:hAnsi="GHEA Grapalat"/>
                <w:sz w:val="16"/>
                <w:szCs w:val="16"/>
                <w:lang w:val="hy-AM"/>
              </w:rPr>
              <w:t>6.5)</w:t>
            </w:r>
            <w:r w:rsidRPr="00AE56D0">
              <w:rPr>
                <w:rFonts w:ascii="GHEA Grapalat" w:hAnsi="GHEA Grapalat" w:cs="Sylfaen"/>
                <w:sz w:val="16"/>
                <w:szCs w:val="16"/>
                <w:lang w:val="hy-AM"/>
              </w:rPr>
              <w:t>см</w:t>
            </w:r>
            <w:r w:rsidRPr="00AE56D0">
              <w:rPr>
                <w:rFonts w:ascii="GHEA Grapalat" w:hAnsi="GHEA Grapalat"/>
                <w:sz w:val="16"/>
                <w:szCs w:val="16"/>
                <w:lang w:val="hy-AM"/>
              </w:rPr>
              <w:t>20%.</w:t>
            </w:r>
            <w:r w:rsidRPr="00AE56D0">
              <w:rPr>
                <w:rFonts w:ascii="GHEA Grapalat" w:hAnsi="GHEA Grapalat" w:cs="Sylfaen"/>
                <w:sz w:val="16"/>
                <w:szCs w:val="16"/>
                <w:lang w:val="hy-AM"/>
              </w:rPr>
              <w:t>Ассортимент:</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чистота</w:t>
            </w:r>
            <w:r w:rsidRPr="00AE56D0">
              <w:rPr>
                <w:rFonts w:ascii="GHEA Grapalat" w:hAnsi="GHEA Grapalat"/>
                <w:sz w:val="16"/>
                <w:szCs w:val="16"/>
                <w:lang w:val="hy-AM"/>
              </w:rPr>
              <w:t>- 90%</w:t>
            </w:r>
            <w:r w:rsidRPr="00AE56D0">
              <w:rPr>
                <w:rFonts w:ascii="GHEA Grapalat" w:hAnsi="GHEA Grapalat" w:cs="Sylfaen"/>
                <w:sz w:val="16"/>
                <w:szCs w:val="16"/>
                <w:lang w:val="hy-AM"/>
              </w:rPr>
              <w:t>от</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нет</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меньше</w:t>
            </w:r>
            <w:r w:rsidRPr="00AE56D0">
              <w:rPr>
                <w:rFonts w:ascii="GHEA Grapalat" w:hAnsi="GHEA Grapalat"/>
                <w:sz w:val="16"/>
                <w:szCs w:val="16"/>
                <w:lang w:val="hy-AM"/>
              </w:rPr>
              <w:t>,</w:t>
            </w:r>
            <w:r w:rsidRPr="00AE56D0">
              <w:rPr>
                <w:rFonts w:ascii="GHEA Grapalat" w:hAnsi="GHEA Grapalat" w:cs="Sylfaen"/>
                <w:sz w:val="16"/>
                <w:szCs w:val="16"/>
                <w:lang w:val="hy-AM"/>
              </w:rPr>
              <w:t>упаковка</w:t>
            </w:r>
            <w:r w:rsidRPr="00AE56D0">
              <w:rPr>
                <w:rFonts w:ascii="GHEA Grapalat" w:hAnsi="GHEA Grapalat"/>
                <w:sz w:val="16"/>
                <w:szCs w:val="16"/>
                <w:lang w:val="hy-AM"/>
              </w:rPr>
              <w:t>``</w:t>
            </w:r>
            <w:r w:rsidRPr="00AE56D0">
              <w:rPr>
                <w:rFonts w:ascii="GHEA Grapalat" w:hAnsi="GHEA Grapalat" w:cs="Sylfaen"/>
                <w:sz w:val="16"/>
                <w:szCs w:val="16"/>
                <w:lang w:val="hy-AM"/>
              </w:rPr>
              <w:t>без</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калибровка</w:t>
            </w:r>
            <w:r w:rsidRPr="00AE56D0">
              <w:rPr>
                <w:rFonts w:ascii="GHEA Grapalat" w:hAnsi="GHEA Grapalat"/>
                <w:sz w:val="16"/>
                <w:szCs w:val="16"/>
                <w:lang w:val="hy-AM"/>
              </w:rPr>
              <w:t>:</w:t>
            </w:r>
            <w:r w:rsidRPr="00AE56D0">
              <w:rPr>
                <w:rFonts w:ascii="GHEA Grapalat" w:hAnsi="GHEA Grapalat" w:cs="Sylfaen"/>
                <w:sz w:val="16"/>
                <w:szCs w:val="16"/>
                <w:lang w:val="hy-AM"/>
              </w:rPr>
              <w:t>Безопасность</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и:</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этикетка: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в соответствии 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РА: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правительства</w:t>
            </w:r>
            <w:r w:rsidRPr="00AE56D0">
              <w:rPr>
                <w:rFonts w:ascii="GHEA Grapalat" w:hAnsi="GHEA Grapalat"/>
                <w:sz w:val="16"/>
                <w:szCs w:val="16"/>
                <w:lang w:val="hy-AM"/>
              </w:rPr>
              <w:t>2006 г.</w:t>
            </w:r>
            <w:r w:rsidRPr="00AE56D0">
              <w:rPr>
                <w:rFonts w:ascii="GHEA Grapalat" w:hAnsi="GHEA Grapalat" w:cs="Sylfaen"/>
                <w:sz w:val="16"/>
                <w:szCs w:val="16"/>
                <w:lang w:val="hy-AM"/>
              </w:rPr>
              <w:t>тот</w:t>
            </w:r>
            <w:r w:rsidRPr="00AE56D0">
              <w:rPr>
                <w:rFonts w:ascii="GHEA Grapalat" w:hAnsi="GHEA Grapalat"/>
                <w:sz w:val="16"/>
                <w:szCs w:val="16"/>
                <w:lang w:val="hy-AM"/>
              </w:rPr>
              <w:t>.</w:t>
            </w:r>
            <w:r w:rsidRPr="00AE56D0">
              <w:rPr>
                <w:rFonts w:ascii="GHEA Grapalat" w:hAnsi="GHEA Grapalat" w:cs="Sylfaen"/>
                <w:sz w:val="16"/>
                <w:szCs w:val="16"/>
                <w:lang w:val="hy-AM"/>
              </w:rPr>
              <w:t>декабрь</w:t>
            </w:r>
            <w:r w:rsidRPr="00AE56D0">
              <w:rPr>
                <w:rFonts w:ascii="GHEA Grapalat" w:hAnsi="GHEA Grapalat"/>
                <w:sz w:val="16"/>
                <w:szCs w:val="16"/>
                <w:lang w:val="hy-AM"/>
              </w:rPr>
              <w:t>21-</w:t>
            </w:r>
            <w:r w:rsidRPr="00AE56D0">
              <w:rPr>
                <w:rFonts w:ascii="GHEA Grapalat" w:hAnsi="GHEA Grapalat" w:cs="Sylfaen"/>
                <w:sz w:val="16"/>
                <w:szCs w:val="16"/>
                <w:lang w:val="hy-AM"/>
              </w:rPr>
              <w:t>в:</w:t>
            </w:r>
            <w:r w:rsidRPr="00AE56D0">
              <w:rPr>
                <w:rFonts w:ascii="GHEA Grapalat" w:hAnsi="GHEA Grapalat"/>
                <w:sz w:val="16"/>
                <w:szCs w:val="16"/>
                <w:lang w:val="hy-AM"/>
              </w:rPr>
              <w:t>N 1913-</w:t>
            </w:r>
            <w:r w:rsidRPr="00AE56D0">
              <w:rPr>
                <w:rFonts w:ascii="GHEA Grapalat" w:hAnsi="GHEA Grapalat" w:cs="Sylfaen"/>
                <w:sz w:val="16"/>
                <w:szCs w:val="16"/>
                <w:lang w:val="hy-AM"/>
              </w:rPr>
              <w:t>Н:</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по решению</w:t>
            </w:r>
            <w:r w:rsidRPr="00AE56D0">
              <w:rPr>
                <w:rFonts w:ascii="GHEA Grapalat" w:hAnsi="GHEA Grapalat"/>
                <w:sz w:val="16"/>
                <w:szCs w:val="16"/>
                <w:lang w:val="hy-AM"/>
              </w:rPr>
              <w:t xml:space="preserve"> </w:t>
            </w:r>
            <w:r w:rsidRPr="00AE56D0">
              <w:rPr>
                <w:rFonts w:ascii="GHEA Grapalat" w:hAnsi="GHEA Grapalat" w:cs="Sylfaen"/>
                <w:sz w:val="16"/>
                <w:szCs w:val="16"/>
                <w:lang w:val="hy-AM"/>
              </w:rPr>
              <w:lastRenderedPageBreak/>
              <w:t>одобренный</w:t>
            </w:r>
            <w:r w:rsidRPr="00AE56D0">
              <w:rPr>
                <w:rFonts w:ascii="GHEA Grapalat" w:hAnsi="GHEA Grapalat"/>
                <w:sz w:val="16"/>
                <w:szCs w:val="16"/>
                <w:lang w:val="hy-AM"/>
              </w:rPr>
              <w:t xml:space="preserve"> </w:t>
            </w:r>
            <w:r w:rsidRPr="00AE56D0">
              <w:rPr>
                <w:rFonts w:ascii="GHEA Grapalat" w:hAnsi="GHEA Grapalat" w:cs="Arial AM"/>
                <w:sz w:val="16"/>
                <w:szCs w:val="16"/>
                <w:lang w:val="hy-AM"/>
              </w:rPr>
              <w:t>"</w:t>
            </w:r>
            <w:r w:rsidRPr="00AE56D0">
              <w:rPr>
                <w:rFonts w:ascii="GHEA Grapalat" w:hAnsi="GHEA Grapalat" w:cs="Sylfaen"/>
                <w:sz w:val="16"/>
                <w:szCs w:val="16"/>
                <w:lang w:val="hy-AM"/>
              </w:rPr>
              <w:t>Свежий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фрукты</w:t>
            </w:r>
            <w:r w:rsidRPr="00AE56D0">
              <w:rPr>
                <w:rFonts w:ascii="GHEA Grapalat" w:hAnsi="GHEA Grapalat"/>
                <w:sz w:val="16"/>
                <w:szCs w:val="16"/>
                <w:lang w:val="hy-AM"/>
              </w:rPr>
              <w:t>-</w:t>
            </w:r>
            <w:r w:rsidRPr="00AE56D0">
              <w:rPr>
                <w:rFonts w:ascii="GHEA Grapalat" w:hAnsi="GHEA Grapalat" w:cs="Sylfaen"/>
                <w:sz w:val="16"/>
                <w:szCs w:val="16"/>
                <w:lang w:val="hy-AM"/>
              </w:rPr>
              <w:t>овощей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технический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регламента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и:</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Еда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безопасность</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о</w:t>
            </w:r>
            <w:r w:rsidRPr="00AE56D0">
              <w:rPr>
                <w:rFonts w:ascii="GHEA Grapalat" w:hAnsi="GHEA Grapalat" w:cs="Arial AM"/>
                <w:sz w:val="16"/>
                <w:szCs w:val="16"/>
                <w:lang w:val="hy-AM"/>
              </w:rPr>
              <w:t xml:space="preserve"> </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РА: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закона</w:t>
            </w:r>
            <w:r w:rsidRPr="00AE56D0">
              <w:rPr>
                <w:rFonts w:ascii="GHEA Grapalat" w:hAnsi="GHEA Grapalat"/>
                <w:sz w:val="16"/>
                <w:szCs w:val="16"/>
                <w:lang w:val="hy-AM"/>
              </w:rPr>
              <w:t>9-</w:t>
            </w:r>
            <w:r w:rsidRPr="00AE56D0">
              <w:rPr>
                <w:rFonts w:ascii="GHEA Grapalat" w:hAnsi="GHEA Grapalat" w:cs="Sylfaen"/>
                <w:sz w:val="16"/>
                <w:szCs w:val="16"/>
                <w:lang w:val="hy-AM"/>
              </w:rPr>
              <w:t>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статьи</w:t>
            </w:r>
            <w:r w:rsidRPr="00AE56D0">
              <w:rPr>
                <w:rFonts w:ascii="GHEA Grapalat" w:hAnsi="GHEA Grapalat"/>
                <w:sz w:val="16"/>
                <w:szCs w:val="16"/>
                <w:lang w:val="hy-AM"/>
              </w:rPr>
              <w:t>:</w:t>
            </w:r>
            <w:r w:rsidRPr="00AE56D0">
              <w:rPr>
                <w:rFonts w:ascii="GHEA Grapalat" w:hAnsi="GHEA Grapalat" w:cs="Tahoma"/>
                <w:color w:val="000000"/>
                <w:sz w:val="18"/>
                <w:szCs w:val="18"/>
                <w:lang w:val="hy-AM"/>
              </w:rPr>
              <w:t>еды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 xml:space="preserve">:  </w:t>
            </w:r>
          </w:p>
        </w:tc>
        <w:tc>
          <w:tcPr>
            <w:tcW w:w="672" w:type="dxa"/>
            <w:shd w:val="clear" w:color="auto" w:fill="auto"/>
          </w:tcPr>
          <w:p w:rsidR="00034BFB" w:rsidRPr="00AE56D0" w:rsidRDefault="00034BFB" w:rsidP="008B5A79">
            <w:pPr>
              <w:jc w:val="center"/>
              <w:rPr>
                <w:rFonts w:ascii="GHEA Grapalat" w:hAnsi="GHEA Grapalat"/>
                <w:sz w:val="20"/>
                <w:lang w:val="hy-AM"/>
              </w:rPr>
            </w:pPr>
            <w:r w:rsidRPr="00AE56D0">
              <w:rPr>
                <w:rFonts w:ascii="GHEA Grapalat" w:hAnsi="GHEA Grapalat"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lang w:val="hy-AM"/>
              </w:rPr>
            </w:pPr>
            <w:r>
              <w:rPr>
                <w:rFonts w:ascii="GHEA Grapalat" w:hAnsi="GHEA Grapalat" w:cs="Calibri"/>
                <w:color w:val="000000"/>
                <w:sz w:val="20"/>
                <w:szCs w:val="20"/>
              </w:rPr>
              <w:t>280</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sz w:val="20"/>
              </w:rPr>
              <w:t>980000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3500</w:t>
            </w:r>
          </w:p>
        </w:tc>
        <w:tc>
          <w:tcPr>
            <w:tcW w:w="1134" w:type="dxa"/>
            <w:shd w:val="clear" w:color="auto" w:fill="auto"/>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3500</w:t>
            </w:r>
          </w:p>
        </w:tc>
        <w:tc>
          <w:tcPr>
            <w:tcW w:w="1510" w:type="dxa"/>
            <w:shd w:val="clear" w:color="auto" w:fill="auto"/>
          </w:tcPr>
          <w:p w:rsidR="00034BFB" w:rsidRPr="00AE56D0" w:rsidRDefault="00034BFB" w:rsidP="008B5A79">
            <w:pPr>
              <w:rPr>
                <w:rFonts w:ascii="GHEA Grapalat" w:hAnsi="GHEA Grapalat"/>
                <w:lang w:val="hy-AM"/>
              </w:rPr>
            </w:pPr>
            <w:r w:rsidRPr="00AE56D0">
              <w:rPr>
                <w:rFonts w:ascii="GHEA Grapalat" w:hAnsi="GHEA Grapalat" w:cs="Sylfaen"/>
                <w:sz w:val="16"/>
                <w:szCs w:val="16"/>
                <w:lang w:val="hy-AM"/>
              </w:rPr>
              <w:t xml:space="preserve">После вступления в силу договора до последнего рабочего дня, установленного на декабрь месяц в детском саду </w:t>
            </w:r>
            <w:r w:rsidRPr="00AE56D0">
              <w:rPr>
                <w:rFonts w:ascii="GHEA Grapalat" w:hAnsi="GHEA Grapalat" w:cs="Sylfaen"/>
                <w:sz w:val="16"/>
                <w:szCs w:val="16"/>
                <w:lang w:val="hy-AM"/>
              </w:rPr>
              <w:lastRenderedPageBreak/>
              <w:t>2025 года включительно.</w:t>
            </w:r>
          </w:p>
        </w:tc>
      </w:tr>
      <w:tr w:rsidR="00034BFB" w:rsidRPr="00AE56D0" w:rsidTr="005B32FD">
        <w:trPr>
          <w:trHeight w:val="153"/>
        </w:trPr>
        <w:tc>
          <w:tcPr>
            <w:tcW w:w="927" w:type="dxa"/>
            <w:shd w:val="clear" w:color="auto" w:fill="auto"/>
          </w:tcPr>
          <w:p w:rsidR="00034BFB" w:rsidRPr="00AE56D0" w:rsidRDefault="00034BFB" w:rsidP="008B5A79">
            <w:pPr>
              <w:ind w:left="360"/>
              <w:rPr>
                <w:rFonts w:ascii="GHEA Grapalat" w:hAnsi="GHEA Grapalat"/>
                <w:sz w:val="20"/>
              </w:rPr>
            </w:pPr>
            <w:r w:rsidRPr="00AE56D0">
              <w:rPr>
                <w:rFonts w:ascii="GHEA Grapalat" w:hAnsi="GHEA Grapalat"/>
                <w:sz w:val="20"/>
              </w:rPr>
              <w:lastRenderedPageBreak/>
              <w:t>41:</w:t>
            </w:r>
          </w:p>
        </w:tc>
        <w:tc>
          <w:tcPr>
            <w:tcW w:w="117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olor w:val="000000"/>
                <w:sz w:val="20"/>
                <w:szCs w:val="20"/>
              </w:rPr>
              <w:t>15331167</w:t>
            </w:r>
          </w:p>
        </w:tc>
        <w:tc>
          <w:tcPr>
            <w:tcW w:w="1022"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20"/>
                <w:szCs w:val="20"/>
              </w:rPr>
              <w:t>Зеленый</w:t>
            </w:r>
            <w:proofErr w:type="gramStart"/>
            <w:r w:rsidRPr="00AE56D0">
              <w:rPr>
                <w:rFonts w:ascii="GHEA Grapalat" w:hAnsi="GHEA Grapalat"/>
                <w:color w:val="000000"/>
                <w:sz w:val="20"/>
                <w:szCs w:val="20"/>
              </w:rPr>
              <w:t>,</w:t>
            </w:r>
            <w:r w:rsidRPr="00AE56D0">
              <w:rPr>
                <w:rFonts w:ascii="GHEA Grapalat" w:hAnsi="GHEA Grapalat" w:cs="Sylfaen"/>
                <w:color w:val="000000"/>
                <w:sz w:val="20"/>
                <w:szCs w:val="20"/>
              </w:rPr>
              <w:t>с</w:t>
            </w:r>
            <w:proofErr w:type="gramEnd"/>
            <w:r w:rsidRPr="00AE56D0">
              <w:rPr>
                <w:rFonts w:ascii="GHEA Grapalat" w:hAnsi="GHEA Grapalat" w:cs="Sylfaen"/>
                <w:color w:val="000000"/>
                <w:sz w:val="20"/>
                <w:szCs w:val="20"/>
              </w:rPr>
              <w:t>мешанный</w:t>
            </w:r>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18"/>
                <w:szCs w:val="18"/>
                <w:lang w:val="hy-AM"/>
              </w:rPr>
              <w:t>Смешанный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зеленого цвета</w:t>
            </w:r>
            <w:r w:rsidRPr="00AE56D0">
              <w:rPr>
                <w:rFonts w:ascii="GHEA Grapalat" w:hAnsi="GHEA Grapalat"/>
                <w:color w:val="000000"/>
                <w:sz w:val="18"/>
                <w:szCs w:val="18"/>
                <w:lang w:val="hy-AM"/>
              </w:rPr>
              <w:t xml:space="preserve">, 1 пучок,  </w:t>
            </w:r>
            <w:r w:rsidRPr="00AE56D0">
              <w:rPr>
                <w:rFonts w:ascii="GHEA Grapalat" w:hAnsi="GHEA Grapalat" w:cs="Sylfaen"/>
                <w:color w:val="000000"/>
                <w:sz w:val="18"/>
                <w:szCs w:val="18"/>
                <w:lang w:val="hy-AM"/>
              </w:rPr>
              <w:t>свежий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местный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производство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травмы</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свежий</w:t>
            </w:r>
            <w:r w:rsidRPr="00AE56D0">
              <w:rPr>
                <w:rFonts w:ascii="GHEA Grapalat" w:hAnsi="GHEA Grapalat"/>
                <w:color w:val="000000"/>
                <w:sz w:val="18"/>
                <w:szCs w:val="18"/>
                <w:lang w:val="hy-AM"/>
              </w:rPr>
              <w:t>30%</w:t>
            </w:r>
            <w:r w:rsidRPr="00AE56D0">
              <w:rPr>
                <w:rFonts w:ascii="GHEA Grapalat" w:hAnsi="GHEA Grapalat" w:cs="Sylfaen"/>
                <w:color w:val="000000"/>
                <w:sz w:val="18"/>
                <w:szCs w:val="18"/>
                <w:lang w:val="hy-AM"/>
              </w:rPr>
              <w:t>Кориандр</w:t>
            </w:r>
            <w:r w:rsidRPr="00AE56D0">
              <w:rPr>
                <w:rFonts w:ascii="GHEA Grapalat" w:hAnsi="GHEA Grapalat"/>
                <w:color w:val="000000"/>
                <w:sz w:val="18"/>
                <w:szCs w:val="18"/>
                <w:lang w:val="hy-AM"/>
              </w:rPr>
              <w:t>, 10%</w:t>
            </w:r>
            <w:r w:rsidRPr="00AE56D0">
              <w:rPr>
                <w:rFonts w:ascii="GHEA Grapalat" w:hAnsi="GHEA Grapalat" w:cs="Sylfaen"/>
                <w:color w:val="000000"/>
                <w:sz w:val="18"/>
                <w:szCs w:val="18"/>
                <w:lang w:val="hy-AM"/>
              </w:rPr>
              <w:t>петрушка</w:t>
            </w:r>
            <w:r w:rsidRPr="00AE56D0">
              <w:rPr>
                <w:rFonts w:ascii="GHEA Grapalat" w:hAnsi="GHEA Grapalat"/>
                <w:color w:val="000000"/>
                <w:sz w:val="18"/>
                <w:szCs w:val="18"/>
                <w:lang w:val="hy-AM"/>
              </w:rPr>
              <w:t>, 10%</w:t>
            </w:r>
            <w:r w:rsidRPr="00AE56D0">
              <w:rPr>
                <w:rFonts w:ascii="GHEA Grapalat" w:hAnsi="GHEA Grapalat" w:cs="Sylfaen"/>
                <w:color w:val="000000"/>
                <w:sz w:val="18"/>
                <w:szCs w:val="18"/>
                <w:lang w:val="hy-AM"/>
              </w:rPr>
              <w:t>сельдерей</w:t>
            </w:r>
            <w:r w:rsidRPr="00AE56D0">
              <w:rPr>
                <w:rFonts w:ascii="GHEA Grapalat" w:hAnsi="GHEA Grapalat"/>
                <w:color w:val="000000"/>
                <w:sz w:val="18"/>
                <w:szCs w:val="18"/>
                <w:lang w:val="hy-AM"/>
              </w:rPr>
              <w:t>, 30%</w:t>
            </w:r>
            <w:r w:rsidRPr="00AE56D0">
              <w:rPr>
                <w:rFonts w:ascii="GHEA Grapalat" w:hAnsi="GHEA Grapalat" w:cs="Sylfaen"/>
                <w:color w:val="000000"/>
                <w:sz w:val="18"/>
                <w:szCs w:val="18"/>
                <w:lang w:val="hy-AM"/>
              </w:rPr>
              <w:t>укроп</w:t>
            </w:r>
            <w:r w:rsidRPr="00AE56D0">
              <w:rPr>
                <w:rFonts w:ascii="GHEA Grapalat" w:hAnsi="GHEA Grapalat"/>
                <w:color w:val="000000"/>
                <w:sz w:val="18"/>
                <w:szCs w:val="18"/>
                <w:lang w:val="hy-AM"/>
              </w:rPr>
              <w:t>, 10%</w:t>
            </w:r>
            <w:r w:rsidRPr="00AE56D0">
              <w:rPr>
                <w:rFonts w:ascii="GHEA Grapalat" w:hAnsi="GHEA Grapalat" w:cs="Sylfaen"/>
                <w:color w:val="000000"/>
                <w:sz w:val="18"/>
                <w:szCs w:val="18"/>
                <w:lang w:val="hy-AM"/>
              </w:rPr>
              <w:t>базилик</w:t>
            </w:r>
            <w:r w:rsidRPr="00AE56D0">
              <w:rPr>
                <w:rFonts w:ascii="GHEA Grapalat" w:hAnsi="GHEA Grapalat"/>
                <w:color w:val="000000"/>
                <w:sz w:val="18"/>
                <w:szCs w:val="18"/>
                <w:lang w:val="hy-AM"/>
              </w:rPr>
              <w:t>, 10%</w:t>
            </w:r>
            <w:r w:rsidRPr="00AE56D0">
              <w:rPr>
                <w:rFonts w:ascii="GHEA Grapalat" w:hAnsi="GHEA Grapalat" w:cs="Sylfaen"/>
                <w:color w:val="000000"/>
                <w:sz w:val="18"/>
                <w:szCs w:val="18"/>
                <w:lang w:val="hy-AM"/>
              </w:rPr>
              <w:t>лимон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 т. 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свежий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по соединению</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испорченный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высох</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sz w:val="16"/>
                <w:szCs w:val="16"/>
                <w:lang w:val="hy-AM"/>
              </w:rPr>
              <w:t>Безопасность</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и:</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этикетка: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в соответствии 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РА: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правительства</w:t>
            </w:r>
            <w:r w:rsidRPr="00AE56D0">
              <w:rPr>
                <w:rFonts w:ascii="GHEA Grapalat" w:hAnsi="GHEA Grapalat"/>
                <w:sz w:val="16"/>
                <w:szCs w:val="16"/>
                <w:lang w:val="hy-AM"/>
              </w:rPr>
              <w:t>2006 г.</w:t>
            </w:r>
            <w:r w:rsidRPr="00AE56D0">
              <w:rPr>
                <w:rFonts w:ascii="GHEA Grapalat" w:hAnsi="GHEA Grapalat" w:cs="Sylfaen"/>
                <w:sz w:val="16"/>
                <w:szCs w:val="16"/>
                <w:lang w:val="hy-AM"/>
              </w:rPr>
              <w:t>тот</w:t>
            </w:r>
            <w:r w:rsidRPr="00AE56D0">
              <w:rPr>
                <w:rFonts w:ascii="GHEA Grapalat" w:hAnsi="GHEA Grapalat"/>
                <w:sz w:val="16"/>
                <w:szCs w:val="16"/>
                <w:lang w:val="hy-AM"/>
              </w:rPr>
              <w:t>.</w:t>
            </w:r>
            <w:r w:rsidRPr="00AE56D0">
              <w:rPr>
                <w:rFonts w:ascii="GHEA Grapalat" w:hAnsi="GHEA Grapalat" w:cs="Sylfaen"/>
                <w:sz w:val="16"/>
                <w:szCs w:val="16"/>
                <w:lang w:val="hy-AM"/>
              </w:rPr>
              <w:t>декабрь</w:t>
            </w:r>
            <w:r w:rsidRPr="00AE56D0">
              <w:rPr>
                <w:rFonts w:ascii="GHEA Grapalat" w:hAnsi="GHEA Grapalat"/>
                <w:sz w:val="16"/>
                <w:szCs w:val="16"/>
                <w:lang w:val="hy-AM"/>
              </w:rPr>
              <w:t>21-</w:t>
            </w:r>
            <w:r w:rsidRPr="00AE56D0">
              <w:rPr>
                <w:rFonts w:ascii="GHEA Grapalat" w:hAnsi="GHEA Grapalat" w:cs="Sylfaen"/>
                <w:sz w:val="16"/>
                <w:szCs w:val="16"/>
                <w:lang w:val="hy-AM"/>
              </w:rPr>
              <w:t>в:</w:t>
            </w:r>
            <w:r w:rsidRPr="00AE56D0">
              <w:rPr>
                <w:rFonts w:ascii="GHEA Grapalat" w:hAnsi="GHEA Grapalat"/>
                <w:sz w:val="16"/>
                <w:szCs w:val="16"/>
                <w:lang w:val="hy-AM"/>
              </w:rPr>
              <w:t>N 1913-</w:t>
            </w:r>
            <w:r w:rsidRPr="00AE56D0">
              <w:rPr>
                <w:rFonts w:ascii="GHEA Grapalat" w:hAnsi="GHEA Grapalat" w:cs="Sylfaen"/>
                <w:sz w:val="16"/>
                <w:szCs w:val="16"/>
                <w:lang w:val="hy-AM"/>
              </w:rPr>
              <w:t>Н:</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по решению</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одобренный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РА: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Свежий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фрукты</w:t>
            </w:r>
            <w:r w:rsidRPr="00AE56D0">
              <w:rPr>
                <w:rFonts w:ascii="GHEA Grapalat" w:hAnsi="GHEA Grapalat"/>
                <w:sz w:val="16"/>
                <w:szCs w:val="16"/>
                <w:lang w:val="hy-AM"/>
              </w:rPr>
              <w:t>-</w:t>
            </w:r>
            <w:r w:rsidRPr="00AE56D0">
              <w:rPr>
                <w:rFonts w:ascii="GHEA Grapalat" w:hAnsi="GHEA Grapalat" w:cs="Sylfaen"/>
                <w:sz w:val="16"/>
                <w:szCs w:val="16"/>
                <w:lang w:val="hy-AM"/>
              </w:rPr>
              <w:t>овощей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технический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регламента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и:</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Еда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безопасность</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о</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РА: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закона</w:t>
            </w:r>
            <w:r w:rsidRPr="00AE56D0">
              <w:rPr>
                <w:rFonts w:ascii="GHEA Grapalat" w:hAnsi="GHEA Grapalat"/>
                <w:sz w:val="16"/>
                <w:szCs w:val="16"/>
                <w:lang w:val="hy-AM"/>
              </w:rPr>
              <w:t>9-</w:t>
            </w:r>
            <w:r w:rsidRPr="00AE56D0">
              <w:rPr>
                <w:rFonts w:ascii="GHEA Grapalat" w:hAnsi="GHEA Grapalat" w:cs="Sylfaen"/>
                <w:sz w:val="16"/>
                <w:szCs w:val="16"/>
                <w:lang w:val="hy-AM"/>
              </w:rPr>
              <w:t>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статьи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 xml:space="preserve">:  </w:t>
            </w:r>
          </w:p>
        </w:tc>
        <w:tc>
          <w:tcPr>
            <w:tcW w:w="672" w:type="dxa"/>
            <w:shd w:val="clear" w:color="auto" w:fill="auto"/>
          </w:tcPr>
          <w:p w:rsidR="00034BFB" w:rsidRPr="00AE56D0" w:rsidRDefault="00034BFB" w:rsidP="008B5A79">
            <w:pPr>
              <w:jc w:val="center"/>
              <w:rPr>
                <w:rFonts w:ascii="GHEA Grapalat" w:hAnsi="GHEA Grapalat"/>
                <w:sz w:val="20"/>
              </w:rPr>
            </w:pPr>
            <w:r w:rsidRPr="00AE56D0">
              <w:rPr>
                <w:rFonts w:ascii="GHEA Grapalat" w:hAnsi="GHEA Grapalat"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cs="Calibri"/>
                <w:color w:val="000000"/>
                <w:sz w:val="20"/>
                <w:szCs w:val="20"/>
              </w:rPr>
              <w:t>300</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sz w:val="20"/>
              </w:rPr>
              <w:t>54000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180</w:t>
            </w:r>
          </w:p>
        </w:tc>
        <w:tc>
          <w:tcPr>
            <w:tcW w:w="1134" w:type="dxa"/>
            <w:shd w:val="clear" w:color="auto" w:fill="auto"/>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180</w:t>
            </w:r>
          </w:p>
        </w:tc>
        <w:tc>
          <w:tcPr>
            <w:tcW w:w="1510" w:type="dxa"/>
            <w:shd w:val="clear" w:color="auto" w:fill="auto"/>
          </w:tcPr>
          <w:p w:rsidR="00034BFB" w:rsidRPr="00AE56D0" w:rsidRDefault="00034BFB" w:rsidP="008B5A79">
            <w:pPr>
              <w:rPr>
                <w:rFonts w:ascii="GHEA Grapalat" w:hAnsi="GHEA Grapalat"/>
                <w:lang w:val="hy-AM"/>
              </w:rPr>
            </w:pPr>
            <w:r w:rsidRPr="00AE56D0">
              <w:rPr>
                <w:rFonts w:ascii="GHEA Grapalat" w:hAnsi="GHEA Grapalat"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034BFB" w:rsidRPr="004F1B8D" w:rsidTr="005B32FD">
        <w:trPr>
          <w:trHeight w:val="153"/>
        </w:trPr>
        <w:tc>
          <w:tcPr>
            <w:tcW w:w="927" w:type="dxa"/>
            <w:shd w:val="clear" w:color="auto" w:fill="auto"/>
          </w:tcPr>
          <w:p w:rsidR="00034BFB" w:rsidRPr="00AE56D0" w:rsidRDefault="00034BFB" w:rsidP="008B5A79">
            <w:pPr>
              <w:ind w:left="360"/>
              <w:rPr>
                <w:rFonts w:ascii="GHEA Grapalat" w:hAnsi="GHEA Grapalat"/>
                <w:sz w:val="20"/>
              </w:rPr>
            </w:pPr>
            <w:r>
              <w:rPr>
                <w:rFonts w:ascii="GHEA Grapalat" w:hAnsi="GHEA Grapalat"/>
                <w:sz w:val="20"/>
              </w:rPr>
              <w:t>53</w:t>
            </w:r>
          </w:p>
        </w:tc>
        <w:tc>
          <w:tcPr>
            <w:tcW w:w="117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olor w:val="000000"/>
                <w:sz w:val="20"/>
                <w:szCs w:val="20"/>
              </w:rPr>
              <w:t>15842100</w:t>
            </w:r>
          </w:p>
          <w:p w:rsidR="00034BFB" w:rsidRPr="00AE56D0" w:rsidRDefault="00034BFB" w:rsidP="008B5A79">
            <w:pPr>
              <w:rPr>
                <w:rFonts w:ascii="GHEA Grapalat" w:hAnsi="GHEA Grapalat"/>
                <w:sz w:val="20"/>
                <w:lang w:val="hy-AM"/>
              </w:rPr>
            </w:pPr>
          </w:p>
        </w:tc>
        <w:tc>
          <w:tcPr>
            <w:tcW w:w="1022"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sz w:val="20"/>
                <w:szCs w:val="20"/>
              </w:rPr>
              <w:t>Шоколад</w:t>
            </w:r>
            <w:r w:rsidRPr="00AE56D0">
              <w:rPr>
                <w:rFonts w:ascii="GHEA Grapalat" w:hAnsi="GHEA Grapalat"/>
                <w:sz w:val="20"/>
                <w:szCs w:val="20"/>
              </w:rPr>
              <w:t>/</w:t>
            </w:r>
            <w:r w:rsidRPr="00AE56D0">
              <w:rPr>
                <w:rFonts w:ascii="GHEA Grapalat" w:hAnsi="GHEA Grapalat" w:cs="Sylfaen"/>
                <w:sz w:val="20"/>
                <w:szCs w:val="20"/>
              </w:rPr>
              <w:t>шоколад</w:t>
            </w:r>
            <w:r w:rsidRPr="00AE56D0">
              <w:rPr>
                <w:rFonts w:ascii="GHEA Grapalat" w:hAnsi="GHEA Grapalat"/>
                <w:sz w:val="20"/>
                <w:szCs w:val="20"/>
              </w:rPr>
              <w:t xml:space="preserve"> </w:t>
            </w:r>
            <w:r w:rsidRPr="00AE56D0">
              <w:rPr>
                <w:rFonts w:ascii="GHEA Grapalat" w:hAnsi="GHEA Grapalat" w:cs="Sylfaen"/>
                <w:sz w:val="20"/>
                <w:szCs w:val="20"/>
              </w:rPr>
              <w:t>продукт</w:t>
            </w:r>
            <w:r w:rsidRPr="00AE56D0">
              <w:rPr>
                <w:rFonts w:ascii="GHEA Grapalat" w:hAnsi="GHEA Grapalat"/>
                <w:sz w:val="20"/>
                <w:szCs w:val="20"/>
              </w:rPr>
              <w:t>/</w:t>
            </w:r>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18"/>
                <w:szCs w:val="18"/>
                <w:lang w:val="hy-AM"/>
              </w:rPr>
              <w:t>Шоколад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вставить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Ингредиенты: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Сахар</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овощной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масло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фундук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молока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пыль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какао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пыль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килокалория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меньшей мере</w:t>
            </w:r>
            <w:r w:rsidRPr="00AE56D0">
              <w:rPr>
                <w:rFonts w:ascii="GHEA Grapalat" w:hAnsi="GHEA Grapalat"/>
                <w:color w:val="000000"/>
                <w:sz w:val="18"/>
                <w:szCs w:val="18"/>
                <w:lang w:val="hy-AM"/>
              </w:rPr>
              <w:t>100</w:t>
            </w:r>
            <w:r w:rsidRPr="00AE56D0">
              <w:rPr>
                <w:rFonts w:ascii="GHEA Grapalat" w:hAnsi="GHEA Grapalat" w:cs="Sylfaen"/>
                <w:color w:val="000000"/>
                <w:sz w:val="18"/>
                <w:szCs w:val="18"/>
                <w:lang w:val="hy-AM"/>
              </w:rPr>
              <w:t>письмо</w:t>
            </w:r>
            <w:r w:rsidRPr="00AE56D0">
              <w:rPr>
                <w:rFonts w:ascii="GHEA Grapalat" w:hAnsi="GHEA Grapalat"/>
                <w:color w:val="000000"/>
                <w:sz w:val="18"/>
                <w:szCs w:val="18"/>
                <w:lang w:val="hy-AM"/>
              </w:rPr>
              <w:t>/ 539 г</w:t>
            </w:r>
            <w:r w:rsidRPr="00AE56D0">
              <w:rPr>
                <w:rFonts w:ascii="GHEA Grapalat" w:hAnsi="GHEA Grapalat" w:cs="Sylfaen"/>
                <w:color w:val="000000"/>
                <w:sz w:val="18"/>
                <w:szCs w:val="18"/>
                <w:lang w:val="hy-AM"/>
              </w:rPr>
              <w:t>Белок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меньшей мере</w:t>
            </w:r>
            <w:r w:rsidRPr="00AE56D0">
              <w:rPr>
                <w:rFonts w:ascii="GHEA Grapalat" w:hAnsi="GHEA Grapalat"/>
                <w:color w:val="000000"/>
                <w:sz w:val="18"/>
                <w:szCs w:val="18"/>
                <w:lang w:val="hy-AM"/>
              </w:rPr>
              <w:t>100</w:t>
            </w:r>
            <w:r w:rsidRPr="00AE56D0">
              <w:rPr>
                <w:rFonts w:ascii="GHEA Grapalat" w:hAnsi="GHEA Grapalat" w:cs="Sylfaen"/>
                <w:color w:val="000000"/>
                <w:sz w:val="18"/>
                <w:szCs w:val="18"/>
                <w:lang w:val="hy-AM"/>
              </w:rPr>
              <w:t>письмо</w:t>
            </w:r>
            <w:r w:rsidRPr="00AE56D0">
              <w:rPr>
                <w:rFonts w:ascii="GHEA Grapalat" w:hAnsi="GHEA Grapalat"/>
                <w:color w:val="000000"/>
                <w:sz w:val="18"/>
                <w:szCs w:val="18"/>
                <w:lang w:val="hy-AM"/>
              </w:rPr>
              <w:t>/6,3 г</w:t>
            </w:r>
            <w:r w:rsidRPr="00AE56D0">
              <w:rPr>
                <w:rFonts w:ascii="GHEA Grapalat" w:hAnsi="GHEA Grapalat" w:cs="Sylfaen"/>
                <w:color w:val="000000"/>
                <w:sz w:val="18"/>
                <w:szCs w:val="18"/>
                <w:lang w:val="hy-AM"/>
              </w:rPr>
              <w:t>Жиры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меньшей мере</w:t>
            </w:r>
            <w:r w:rsidRPr="00AE56D0">
              <w:rPr>
                <w:rFonts w:ascii="GHEA Grapalat" w:hAnsi="GHEA Grapalat"/>
                <w:color w:val="000000"/>
                <w:sz w:val="18"/>
                <w:szCs w:val="18"/>
                <w:lang w:val="hy-AM"/>
              </w:rPr>
              <w:t>100</w:t>
            </w:r>
            <w:r w:rsidRPr="00AE56D0">
              <w:rPr>
                <w:rFonts w:ascii="GHEA Grapalat" w:hAnsi="GHEA Grapalat" w:cs="Sylfaen"/>
                <w:color w:val="000000"/>
                <w:sz w:val="18"/>
                <w:szCs w:val="18"/>
                <w:lang w:val="hy-AM"/>
              </w:rPr>
              <w:t>письмо</w:t>
            </w:r>
            <w:r w:rsidRPr="00AE56D0">
              <w:rPr>
                <w:rFonts w:ascii="GHEA Grapalat" w:hAnsi="GHEA Grapalat"/>
                <w:color w:val="000000"/>
                <w:sz w:val="18"/>
                <w:szCs w:val="18"/>
                <w:lang w:val="hy-AM"/>
              </w:rPr>
              <w:t>/30,9 г</w:t>
            </w:r>
            <w:r w:rsidRPr="00AE56D0">
              <w:rPr>
                <w:rFonts w:ascii="GHEA Grapalat" w:hAnsi="GHEA Grapalat" w:cs="Sylfaen"/>
                <w:color w:val="000000"/>
                <w:sz w:val="18"/>
                <w:szCs w:val="18"/>
                <w:lang w:val="hy-AM"/>
              </w:rPr>
              <w:t>Углеводы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меньшей мере</w:t>
            </w:r>
            <w:r w:rsidRPr="00AE56D0">
              <w:rPr>
                <w:rFonts w:ascii="GHEA Grapalat" w:hAnsi="GHEA Grapalat"/>
                <w:color w:val="000000"/>
                <w:sz w:val="18"/>
                <w:szCs w:val="18"/>
                <w:lang w:val="hy-AM"/>
              </w:rPr>
              <w:t>100</w:t>
            </w:r>
            <w:r w:rsidRPr="00AE56D0">
              <w:rPr>
                <w:rFonts w:ascii="GHEA Grapalat" w:hAnsi="GHEA Grapalat" w:cs="Sylfaen"/>
                <w:color w:val="000000"/>
                <w:sz w:val="18"/>
                <w:szCs w:val="18"/>
                <w:lang w:val="hy-AM"/>
              </w:rPr>
              <w:t>с:</w:t>
            </w:r>
            <w:r w:rsidRPr="00AE56D0">
              <w:rPr>
                <w:rFonts w:ascii="GHEA Grapalat" w:hAnsi="GHEA Grapalat"/>
                <w:color w:val="000000"/>
                <w:sz w:val="18"/>
                <w:szCs w:val="18"/>
                <w:lang w:val="hy-AM"/>
              </w:rPr>
              <w:t>/57,5 г.</w:t>
            </w:r>
            <w:r w:rsidRPr="00AE56D0">
              <w:rPr>
                <w:rFonts w:ascii="GHEA Grapalat" w:hAnsi="GHEA Grapalat" w:cs="Sylfaen"/>
                <w:b/>
                <w:color w:val="000000" w:themeColor="text1"/>
                <w:sz w:val="18"/>
                <w:szCs w:val="18"/>
                <w:lang w:val="hy-AM"/>
              </w:rPr>
              <w:t>Упаковка:</w:t>
            </w:r>
            <w:r w:rsidRPr="00AE56D0">
              <w:rPr>
                <w:rFonts w:ascii="GHEA Grapalat" w:hAnsi="GHEA Grapalat"/>
                <w:b/>
                <w:color w:val="000000" w:themeColor="text1"/>
                <w:sz w:val="18"/>
                <w:szCs w:val="18"/>
                <w:lang w:val="hy-AM"/>
              </w:rPr>
              <w:t>200-250 г</w:t>
            </w:r>
            <w:r w:rsidRPr="00AE56D0">
              <w:rPr>
                <w:rFonts w:ascii="GHEA Grapalat" w:hAnsi="GHEA Grapalat" w:cs="Sylfaen"/>
                <w:b/>
                <w:color w:val="000000" w:themeColor="text1"/>
                <w:sz w:val="18"/>
                <w:szCs w:val="18"/>
                <w:lang w:val="hy-AM"/>
              </w:rPr>
              <w:t>стекло</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или</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другой</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 контейнерами</w:t>
            </w:r>
            <w:r w:rsidRPr="00AE56D0">
              <w:rPr>
                <w:rFonts w:ascii="GHEA Grapalat" w:hAnsi="GHEA Grapalat"/>
                <w:color w:val="000000" w:themeColor="text1"/>
                <w:sz w:val="18"/>
                <w:szCs w:val="18"/>
                <w:lang w:val="hy-AM"/>
              </w:rPr>
              <w:t>:</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70%.</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идентификация: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N 021/2011),</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N 022/2011),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одобренный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Ярлык: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034BFB" w:rsidRPr="00AE56D0" w:rsidRDefault="00034BFB" w:rsidP="008B5A79">
            <w:pPr>
              <w:rPr>
                <w:rFonts w:ascii="GHEA Grapalat" w:hAnsi="GHEA Grapalat"/>
                <w:sz w:val="20"/>
              </w:rPr>
            </w:pPr>
            <w:r>
              <w:rPr>
                <w:rFonts w:ascii="GHEA Grapalat" w:hAnsi="GHEA Grapalat" w:cs="Sylfaen"/>
                <w:sz w:val="20"/>
                <w:szCs w:val="20"/>
              </w:rPr>
              <w:lastRenderedPageBreak/>
              <w:t>гр</w:t>
            </w:r>
          </w:p>
        </w:tc>
        <w:tc>
          <w:tcPr>
            <w:tcW w:w="671" w:type="dxa"/>
            <w:tcBorders>
              <w:top w:val="nil"/>
              <w:left w:val="single" w:sz="4" w:space="0" w:color="auto"/>
              <w:bottom w:val="single" w:sz="4" w:space="0" w:color="auto"/>
              <w:right w:val="single" w:sz="4" w:space="0" w:color="auto"/>
            </w:tcBorders>
            <w:shd w:val="clear" w:color="auto" w:fill="auto"/>
          </w:tcPr>
          <w:p w:rsidR="00034BFB" w:rsidRPr="00AE56D0" w:rsidRDefault="00034BFB" w:rsidP="008B5A79">
            <w:pPr>
              <w:rPr>
                <w:rFonts w:ascii="GHEA Grapalat" w:hAnsi="GHEA Grapalat"/>
                <w:sz w:val="20"/>
              </w:rPr>
            </w:pPr>
            <w:r w:rsidRPr="00AE56D0">
              <w:rPr>
                <w:rFonts w:ascii="GHEA Grapalat" w:hAnsi="GHEA Grapalat"/>
                <w:sz w:val="20"/>
              </w:rPr>
              <w:t>800</w:t>
            </w:r>
          </w:p>
        </w:tc>
        <w:tc>
          <w:tcPr>
            <w:tcW w:w="955" w:type="dxa"/>
            <w:tcBorders>
              <w:top w:val="nil"/>
              <w:left w:val="single" w:sz="4" w:space="0" w:color="auto"/>
              <w:bottom w:val="single" w:sz="4" w:space="0" w:color="auto"/>
              <w:right w:val="single" w:sz="4" w:space="0" w:color="auto"/>
            </w:tcBorders>
            <w:shd w:val="clear" w:color="auto" w:fill="auto"/>
          </w:tcPr>
          <w:p w:rsidR="00034BFB" w:rsidRPr="00AE56D0" w:rsidRDefault="00034BFB" w:rsidP="008B5A79">
            <w:pPr>
              <w:rPr>
                <w:rFonts w:ascii="GHEA Grapalat" w:hAnsi="GHEA Grapalat"/>
                <w:sz w:val="20"/>
              </w:rPr>
            </w:pPr>
            <w:r w:rsidRPr="00AE56D0">
              <w:rPr>
                <w:rFonts w:ascii="GHEA Grapalat" w:hAnsi="GHEA Grapalat"/>
                <w:sz w:val="20"/>
              </w:rPr>
              <w:t>96000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rPr>
            </w:pPr>
            <w:r>
              <w:rPr>
                <w:rFonts w:ascii="GHEA Grapalat" w:hAnsi="GHEA Grapalat" w:cs="Calibri"/>
                <w:color w:val="000000"/>
                <w:sz w:val="16"/>
                <w:szCs w:val="16"/>
              </w:rPr>
              <w:t>120</w:t>
            </w:r>
          </w:p>
        </w:tc>
        <w:tc>
          <w:tcPr>
            <w:tcW w:w="1134" w:type="dxa"/>
            <w:shd w:val="clear" w:color="auto" w:fill="auto"/>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rPr>
            </w:pPr>
            <w:r>
              <w:rPr>
                <w:rFonts w:ascii="GHEA Grapalat" w:hAnsi="GHEA Grapalat" w:cs="Calibri"/>
                <w:color w:val="000000"/>
                <w:sz w:val="16"/>
                <w:szCs w:val="16"/>
              </w:rPr>
              <w:t>120</w:t>
            </w:r>
          </w:p>
        </w:tc>
        <w:tc>
          <w:tcPr>
            <w:tcW w:w="1510" w:type="dxa"/>
            <w:shd w:val="clear" w:color="auto" w:fill="auto"/>
          </w:tcPr>
          <w:p w:rsidR="00034BFB" w:rsidRPr="00AE56D0" w:rsidRDefault="00034BFB" w:rsidP="008B5A79">
            <w:pPr>
              <w:rPr>
                <w:rFonts w:ascii="GHEA Grapalat" w:hAnsi="GHEA Grapalat"/>
                <w:lang w:val="hy-AM"/>
              </w:rPr>
            </w:pPr>
            <w:r w:rsidRPr="00AE56D0">
              <w:rPr>
                <w:rFonts w:ascii="GHEA Grapalat" w:hAnsi="GHEA Grapalat"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bl>
    <w:p w:rsidR="005B32FD" w:rsidRPr="00AE56D0" w:rsidRDefault="005B32FD" w:rsidP="005B32FD">
      <w:pPr>
        <w:rPr>
          <w:rFonts w:ascii="GHEA Grapalat" w:hAnsi="GHEA Grapalat"/>
          <w:i/>
          <w:sz w:val="18"/>
          <w:lang w:val="hy-AM"/>
        </w:rPr>
      </w:pPr>
    </w:p>
    <w:p w:rsidR="005B32FD" w:rsidRPr="00AE56D0" w:rsidRDefault="005B32FD" w:rsidP="005B32FD">
      <w:pPr>
        <w:jc w:val="right"/>
        <w:rPr>
          <w:rFonts w:ascii="GHEA Grapalat" w:hAnsi="GHEA Grapalat"/>
          <w:i/>
          <w:sz w:val="18"/>
          <w:lang w:val="hy-AM"/>
        </w:rPr>
      </w:pPr>
    </w:p>
    <w:p w:rsidR="005B32FD" w:rsidRPr="00AE56D0" w:rsidRDefault="005B32FD" w:rsidP="005B32FD">
      <w:pPr>
        <w:rPr>
          <w:rFonts w:ascii="GHEA Grapalat" w:hAnsi="GHEA Grapalat" w:cs="Sylfaen"/>
          <w:sz w:val="16"/>
          <w:szCs w:val="16"/>
          <w:lang w:val="hy-AM"/>
        </w:rPr>
      </w:pPr>
      <w:r w:rsidRPr="00AE56D0">
        <w:rPr>
          <w:rFonts w:ascii="GHEA Grapalat" w:hAnsi="GHEA Grapalat" w:cs="Sylfaen"/>
          <w:sz w:val="16"/>
          <w:szCs w:val="16"/>
          <w:lang w:val="hy-AM"/>
        </w:rPr>
        <w:t>1. Указанное количество каждого вида продукции является максимальным, оно может быть уменьшено Покупателем с учетом фактического количества посещающих детей в течение года.</w:t>
      </w:r>
    </w:p>
    <w:p w:rsidR="005B32FD" w:rsidRPr="00AE56D0" w:rsidRDefault="005B32FD" w:rsidP="005B32FD">
      <w:pPr>
        <w:rPr>
          <w:rFonts w:ascii="GHEA Grapalat" w:hAnsi="GHEA Grapalat" w:cs="Sylfaen"/>
          <w:sz w:val="16"/>
          <w:szCs w:val="16"/>
          <w:lang w:val="hy-AM"/>
        </w:rPr>
      </w:pPr>
      <w:r w:rsidRPr="00AE56D0">
        <w:rPr>
          <w:rFonts w:ascii="GHEA Grapalat" w:hAnsi="GHEA Grapalat" w:cs="Sylfaen"/>
          <w:sz w:val="16"/>
          <w:szCs w:val="16"/>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5B32FD" w:rsidRPr="00AE56D0" w:rsidRDefault="005B32FD" w:rsidP="005B32FD">
      <w:pPr>
        <w:rPr>
          <w:rFonts w:ascii="GHEA Grapalat" w:hAnsi="GHEA Grapalat" w:cs="Sylfaen"/>
          <w:sz w:val="16"/>
          <w:szCs w:val="16"/>
          <w:lang w:val="hy-AM"/>
        </w:rPr>
      </w:pPr>
      <w:r w:rsidRPr="00AE56D0">
        <w:rPr>
          <w:rFonts w:ascii="GHEA Grapalat" w:hAnsi="GHEA Grapalat" w:cs="Sylfaen"/>
          <w:sz w:val="16"/>
          <w:szCs w:val="16"/>
          <w:lang w:val="hy-AM"/>
        </w:rPr>
        <w:t>3. Доставка осуществляется в день и время, согласованные с Покупателем.</w:t>
      </w:r>
    </w:p>
    <w:p w:rsidR="005B32FD" w:rsidRPr="00AE56D0" w:rsidRDefault="005B32FD" w:rsidP="005B32FD">
      <w:pPr>
        <w:rPr>
          <w:rFonts w:ascii="GHEA Grapalat" w:hAnsi="GHEA Grapalat" w:cs="Sylfaen"/>
          <w:sz w:val="16"/>
          <w:szCs w:val="16"/>
          <w:lang w:val="hy-AM"/>
        </w:rPr>
      </w:pPr>
      <w:r w:rsidRPr="00AE56D0">
        <w:rPr>
          <w:rFonts w:ascii="GHEA Grapalat" w:hAnsi="GHEA Grapalat" w:cs="Sylfaen"/>
          <w:sz w:val="16"/>
          <w:szCs w:val="16"/>
          <w:lang w:val="hy-AM"/>
        </w:rPr>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5B32FD" w:rsidRPr="00AE56D0" w:rsidRDefault="005B32FD" w:rsidP="005B32FD">
      <w:pPr>
        <w:rPr>
          <w:rFonts w:ascii="GHEA Grapalat" w:hAnsi="GHEA Grapalat" w:cs="Sylfaen"/>
          <w:sz w:val="16"/>
          <w:szCs w:val="16"/>
          <w:lang w:val="hy-AM"/>
        </w:rPr>
      </w:pPr>
      <w:r w:rsidRPr="00AE56D0">
        <w:rPr>
          <w:rFonts w:ascii="GHEA Grapalat" w:hAnsi="GHEA Grapalat" w:cs="Sylfaen"/>
          <w:sz w:val="16"/>
          <w:szCs w:val="16"/>
          <w:lang w:val="hy-AM"/>
        </w:rPr>
        <w:t>5. Доставка осуществляется за счет поставщика в день и время, согласованные с Покупателем.</w:t>
      </w:r>
    </w:p>
    <w:p w:rsidR="005B32FD" w:rsidRPr="00AE56D0" w:rsidRDefault="005B32FD" w:rsidP="005B32FD">
      <w:pPr>
        <w:rPr>
          <w:rFonts w:ascii="GHEA Grapalat" w:hAnsi="GHEA Grapalat" w:cs="Sylfaen"/>
          <w:sz w:val="16"/>
          <w:szCs w:val="16"/>
          <w:lang w:val="hy-AM"/>
        </w:rPr>
      </w:pPr>
      <w:r w:rsidRPr="00AE56D0">
        <w:rPr>
          <w:rFonts w:ascii="GHEA Grapalat" w:hAnsi="GHEA Grapalat" w:cs="Sylfaen"/>
          <w:sz w:val="16"/>
          <w:szCs w:val="16"/>
          <w:lang w:val="hy-AM"/>
        </w:rPr>
        <w:t xml:space="preserve">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w:t>
      </w:r>
      <w:r w:rsidRPr="00AE56D0">
        <w:rPr>
          <w:rFonts w:ascii="Cambria Math" w:hAnsi="Cambria Math" w:cs="Cambria Math"/>
          <w:sz w:val="16"/>
          <w:szCs w:val="16"/>
          <w:lang w:val="hy-AM"/>
        </w:rPr>
        <w:t>​​</w:t>
      </w:r>
      <w:r w:rsidRPr="00AE56D0">
        <w:rPr>
          <w:rFonts w:ascii="GHEA Grapalat" w:hAnsi="GHEA Grapalat" w:cs="GHEA Grapalat"/>
          <w:sz w:val="16"/>
          <w:szCs w:val="16"/>
          <w:lang w:val="hy-AM"/>
        </w:rPr>
        <w:t>в</w:t>
      </w:r>
      <w:r w:rsidRPr="00AE56D0">
        <w:rPr>
          <w:rFonts w:ascii="GHEA Grapalat" w:hAnsi="GHEA Grapalat" w:cs="Sylfaen"/>
          <w:sz w:val="16"/>
          <w:szCs w:val="16"/>
          <w:lang w:val="hy-AM"/>
        </w:rPr>
        <w:t xml:space="preserve"> </w:t>
      </w:r>
      <w:r w:rsidRPr="00AE56D0">
        <w:rPr>
          <w:rFonts w:ascii="GHEA Grapalat" w:hAnsi="GHEA Grapalat" w:cs="GHEA Grapalat"/>
          <w:sz w:val="16"/>
          <w:szCs w:val="16"/>
          <w:lang w:val="hy-AM"/>
        </w:rPr>
        <w:t>течение</w:t>
      </w:r>
      <w:r w:rsidRPr="00AE56D0">
        <w:rPr>
          <w:rFonts w:ascii="GHEA Grapalat" w:hAnsi="GHEA Grapalat" w:cs="Sylfaen"/>
          <w:sz w:val="16"/>
          <w:szCs w:val="16"/>
          <w:lang w:val="hy-AM"/>
        </w:rPr>
        <w:t xml:space="preserve"> </w:t>
      </w:r>
      <w:r w:rsidRPr="00AE56D0">
        <w:rPr>
          <w:rFonts w:ascii="GHEA Grapalat" w:hAnsi="GHEA Grapalat" w:cs="GHEA Grapalat"/>
          <w:sz w:val="16"/>
          <w:szCs w:val="16"/>
          <w:lang w:val="hy-AM"/>
        </w:rPr>
        <w:t>максимум</w:t>
      </w:r>
      <w:r w:rsidRPr="00AE56D0">
        <w:rPr>
          <w:rFonts w:ascii="GHEA Grapalat" w:hAnsi="GHEA Grapalat" w:cs="Sylfaen"/>
          <w:sz w:val="16"/>
          <w:szCs w:val="16"/>
          <w:lang w:val="hy-AM"/>
        </w:rPr>
        <w:t xml:space="preserve"> 2 </w:t>
      </w:r>
      <w:r w:rsidRPr="00AE56D0">
        <w:rPr>
          <w:rFonts w:ascii="GHEA Grapalat" w:hAnsi="GHEA Grapalat" w:cs="GHEA Grapalat"/>
          <w:sz w:val="16"/>
          <w:szCs w:val="16"/>
          <w:lang w:val="hy-AM"/>
        </w:rPr>
        <w:t>календарных</w:t>
      </w:r>
      <w:r w:rsidRPr="00AE56D0">
        <w:rPr>
          <w:rFonts w:ascii="GHEA Grapalat" w:hAnsi="GHEA Grapalat" w:cs="Sylfaen"/>
          <w:sz w:val="16"/>
          <w:szCs w:val="16"/>
          <w:lang w:val="hy-AM"/>
        </w:rPr>
        <w:t xml:space="preserve"> </w:t>
      </w:r>
      <w:r w:rsidRPr="00AE56D0">
        <w:rPr>
          <w:rFonts w:ascii="GHEA Grapalat" w:hAnsi="GHEA Grapalat" w:cs="GHEA Grapalat"/>
          <w:sz w:val="16"/>
          <w:szCs w:val="16"/>
          <w:lang w:val="hy-AM"/>
        </w:rPr>
        <w:t>дней</w:t>
      </w:r>
      <w:r w:rsidRPr="00AE56D0">
        <w:rPr>
          <w:rFonts w:ascii="GHEA Grapalat" w:hAnsi="GHEA Grapalat" w:cs="Sylfaen"/>
          <w:sz w:val="16"/>
          <w:szCs w:val="16"/>
          <w:lang w:val="hy-AM"/>
        </w:rPr>
        <w:t>.</w:t>
      </w:r>
    </w:p>
    <w:p w:rsidR="005B32FD" w:rsidRPr="00AE56D0" w:rsidRDefault="005B32FD" w:rsidP="005B32FD">
      <w:pPr>
        <w:jc w:val="both"/>
        <w:rPr>
          <w:rFonts w:ascii="GHEA Grapalat" w:hAnsi="GHEA Grapalat" w:cs="Sylfaen"/>
          <w:b/>
          <w:color w:val="000000"/>
          <w:sz w:val="16"/>
          <w:szCs w:val="16"/>
          <w:lang w:val="pt-BR"/>
        </w:rPr>
      </w:pPr>
      <w:r w:rsidRPr="00AE56D0">
        <w:rPr>
          <w:rFonts w:ascii="GHEA Grapalat" w:hAnsi="GHEA Grapalat" w:cs="Sylfaen"/>
          <w:b/>
          <w:color w:val="000000"/>
          <w:sz w:val="16"/>
          <w:szCs w:val="16"/>
          <w:lang w:val="pt-BR"/>
        </w:rPr>
        <w:t>- Наличие сертификата соответствия или заводской упаковки обязательно, если применимо для вышеуказанного товара(ов). При этом на упаковке должно быть указано наименование производителя, наименование продукта, тип, дата изготовления, срок годности. дата каждого поставляемого товара(ов), количество товара (кг, штука, литр и т.п.), другая информация, предусмотренная законодательством.</w:t>
      </w:r>
    </w:p>
    <w:p w:rsidR="005B32FD" w:rsidRPr="00AE56D0" w:rsidRDefault="005B32FD" w:rsidP="005B32FD">
      <w:pPr>
        <w:jc w:val="both"/>
        <w:rPr>
          <w:rFonts w:ascii="GHEA Grapalat" w:hAnsi="GHEA Grapalat" w:cs="Sylfaen"/>
          <w:sz w:val="16"/>
          <w:szCs w:val="16"/>
          <w:lang w:val="hy-AM"/>
        </w:rPr>
      </w:pPr>
      <w:r w:rsidRPr="00AE56D0">
        <w:rPr>
          <w:rFonts w:ascii="GHEA Grapalat" w:hAnsi="GHEA Grapalat" w:cs="Sylfaen"/>
          <w:sz w:val="16"/>
          <w:szCs w:val="16"/>
          <w:lang w:val="hy-AM"/>
        </w:rPr>
        <w:t>Хлеб должен доставляться каждый рабочий день в указанное Покупателем время.</w:t>
      </w:r>
    </w:p>
    <w:p w:rsidR="005B32FD" w:rsidRPr="00AE56D0" w:rsidRDefault="005B32FD" w:rsidP="005B32FD">
      <w:pPr>
        <w:rPr>
          <w:rFonts w:ascii="GHEA Grapalat" w:hAnsi="GHEA Grapalat" w:cs="Calibri"/>
          <w:b/>
          <w:bCs/>
          <w:color w:val="FF0000"/>
          <w:sz w:val="16"/>
          <w:szCs w:val="16"/>
          <w:lang w:val="hy-AM"/>
        </w:rPr>
      </w:pPr>
      <w:r w:rsidRPr="00AE56D0">
        <w:rPr>
          <w:rFonts w:ascii="GHEA Grapalat" w:hAnsi="GHEA Grapalat" w:cs="Calibri"/>
          <w:b/>
          <w:bCs/>
          <w:color w:val="FF0000"/>
          <w:sz w:val="16"/>
          <w:szCs w:val="16"/>
          <w:lang w:val="hy-AM"/>
        </w:rPr>
        <w:t>Общие обязательные требования к группе продукции.</w:t>
      </w:r>
    </w:p>
    <w:p w:rsidR="005B32FD" w:rsidRPr="00AE56D0" w:rsidRDefault="005B32FD" w:rsidP="007D26A4">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pt-BR"/>
        </w:rPr>
        <w:t>Изготовлено в соответствии с «Техническим регламентом на соковую продукцию, полученную из фруктов и овощей», утвержденным решением Комиссии Таможенного союза от 9 января 2011 года № 882 (МУ ТС 023/2011).</w:t>
      </w:r>
    </w:p>
    <w:p w:rsidR="005B32FD" w:rsidRPr="00AE56D0" w:rsidRDefault="005B32FD" w:rsidP="007D26A4">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pt-BR"/>
        </w:rPr>
        <w:t>Статья 9 технического регламента «О безопасности зерна» (ТС 015/2011) и статья 9 Закона РА «О безопасности пищевых продуктов», принятых Решением Комиссии Таможенного союза № 874 от 9 января 2011 года.</w:t>
      </w:r>
    </w:p>
    <w:p w:rsidR="005B32FD" w:rsidRPr="00AE56D0" w:rsidRDefault="005B32FD" w:rsidP="007D26A4">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5B32FD" w:rsidRPr="00AE56D0" w:rsidRDefault="005B32FD" w:rsidP="007D26A4">
      <w:pPr>
        <w:numPr>
          <w:ilvl w:val="0"/>
          <w:numId w:val="11"/>
        </w:numPr>
        <w:rPr>
          <w:rFonts w:ascii="GHEA Grapalat" w:hAnsi="GHEA Grapalat" w:cs="Calibri"/>
          <w:b/>
          <w:bCs/>
          <w:color w:val="000000"/>
          <w:sz w:val="16"/>
          <w:szCs w:val="16"/>
          <w:lang w:val="hy-AM"/>
        </w:rPr>
      </w:pPr>
      <w:r w:rsidRPr="00AE56D0">
        <w:rPr>
          <w:rFonts w:ascii="GHEA Grapalat" w:hAnsi="GHEA Grapalat"/>
          <w:b/>
          <w:bCs/>
          <w:color w:val="000000"/>
          <w:sz w:val="16"/>
          <w:szCs w:val="16"/>
          <w:lang w:val="hy-AM"/>
        </w:rPr>
        <w:t>По корреспонденту Совета Евразийской экономической комиссии</w:t>
      </w:r>
      <w:r w:rsidRPr="00AE56D0">
        <w:rPr>
          <w:rFonts w:ascii="GHEA Grapalat" w:hAnsi="GHEA Grapalat"/>
          <w:b/>
          <w:bCs/>
          <w:color w:val="000000"/>
          <w:sz w:val="16"/>
          <w:szCs w:val="16"/>
          <w:lang w:val="pt-BR"/>
        </w:rPr>
        <w:t>2013 год</w:t>
      </w:r>
      <w:r w:rsidRPr="00AE56D0">
        <w:rPr>
          <w:rFonts w:ascii="GHEA Grapalat" w:hAnsi="GHEA Grapalat"/>
          <w:b/>
          <w:bCs/>
          <w:color w:val="000000"/>
          <w:sz w:val="16"/>
          <w:szCs w:val="16"/>
          <w:lang w:val="hy-AM"/>
        </w:rPr>
        <w:t>Октябрь</w:t>
      </w:r>
      <w:r w:rsidRPr="00AE56D0">
        <w:rPr>
          <w:rFonts w:ascii="GHEA Grapalat" w:hAnsi="GHEA Grapalat"/>
          <w:b/>
          <w:bCs/>
          <w:color w:val="000000"/>
          <w:sz w:val="16"/>
          <w:szCs w:val="16"/>
          <w:lang w:val="pt-BR"/>
        </w:rPr>
        <w:t>Число 968:</w:t>
      </w:r>
      <w:r w:rsidRPr="00AE56D0">
        <w:rPr>
          <w:rFonts w:ascii="GHEA Grapalat" w:hAnsi="GHEA Grapalat"/>
          <w:b/>
          <w:bCs/>
          <w:color w:val="000000"/>
          <w:sz w:val="16"/>
          <w:szCs w:val="16"/>
          <w:lang w:val="hy-AM"/>
        </w:rPr>
        <w:t>принято решением</w:t>
      </w:r>
      <w:r w:rsidRPr="00AE56D0">
        <w:rPr>
          <w:rFonts w:ascii="GHEA Grapalat" w:hAnsi="GHEA Grapalat" w:cs="GHEA Grapalat"/>
          <w:b/>
          <w:bCs/>
          <w:color w:val="000000"/>
          <w:sz w:val="16"/>
          <w:szCs w:val="16"/>
          <w:lang w:val="pt-BR"/>
        </w:rPr>
        <w:t>"</w:t>
      </w:r>
      <w:r w:rsidRPr="00AE56D0">
        <w:rPr>
          <w:rFonts w:ascii="GHEA Grapalat" w:hAnsi="GHEA Grapalat"/>
          <w:b/>
          <w:bCs/>
          <w:color w:val="000000"/>
          <w:sz w:val="16"/>
          <w:szCs w:val="16"/>
          <w:lang w:val="hy-AM"/>
        </w:rPr>
        <w:t>О безопасности мяса и мясопродуктов» (МИТК:</w:t>
      </w:r>
      <w:r w:rsidRPr="00AE56D0">
        <w:rPr>
          <w:rFonts w:ascii="GHEA Grapalat" w:hAnsi="GHEA Grapalat"/>
          <w:b/>
          <w:bCs/>
          <w:color w:val="000000"/>
          <w:sz w:val="16"/>
          <w:szCs w:val="16"/>
          <w:lang w:val="pt-BR"/>
        </w:rPr>
        <w:t>034/2013)</w:t>
      </w:r>
      <w:r w:rsidRPr="00AE56D0">
        <w:rPr>
          <w:rFonts w:ascii="GHEA Grapalat" w:hAnsi="GHEA Grapalat"/>
          <w:b/>
          <w:bCs/>
          <w:color w:val="000000"/>
          <w:sz w:val="16"/>
          <w:szCs w:val="16"/>
          <w:lang w:val="hy-AM"/>
        </w:rPr>
        <w:t>регламента</w:t>
      </w:r>
    </w:p>
    <w:p w:rsidR="005B32FD" w:rsidRPr="00AE56D0" w:rsidRDefault="005B32FD" w:rsidP="005B32FD">
      <w:pPr>
        <w:ind w:left="360"/>
        <w:rPr>
          <w:rFonts w:ascii="GHEA Grapalat" w:hAnsi="GHEA Grapalat" w:cs="Calibri"/>
          <w:b/>
          <w:bCs/>
          <w:color w:val="FF0000"/>
          <w:sz w:val="16"/>
          <w:szCs w:val="16"/>
          <w:lang w:val="hy-AM"/>
        </w:rPr>
      </w:pPr>
      <w:r w:rsidRPr="00AE56D0">
        <w:rPr>
          <w:rFonts w:ascii="GHEA Grapalat" w:hAnsi="GHEA Grapalat" w:cs="Calibri"/>
          <w:b/>
          <w:bCs/>
          <w:color w:val="FF0000"/>
          <w:sz w:val="16"/>
          <w:szCs w:val="16"/>
          <w:lang w:val="hy-AM"/>
        </w:rPr>
        <w:t>Безопасность, упаковка и маркировка.</w:t>
      </w:r>
    </w:p>
    <w:p w:rsidR="005B32FD" w:rsidRPr="00AE56D0" w:rsidRDefault="005B32FD" w:rsidP="007D26A4">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согласно Решению Комиссии Таможенного союза «О безопасности пищевой продукции» от 9 января 2011 г. № 880 (СМ ТС 021/2011),</w:t>
      </w:r>
    </w:p>
    <w:p w:rsidR="005B32FD" w:rsidRPr="00AE56D0" w:rsidRDefault="005B32FD" w:rsidP="007D26A4">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«Пищевая продукция в части ее маркировки», утвержденная решением Комиссии Таможенного союза от 9 января 2011 года № 881 (СМ ТС 022/2011),</w:t>
      </w:r>
    </w:p>
    <w:p w:rsidR="005B32FD" w:rsidRPr="00AE56D0" w:rsidRDefault="005B32FD" w:rsidP="007D26A4">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Статья 9 Положения «О безопасности упаковки» (ТС ММ 005/2011) и статья 9 Закона РА «О безопасности пищевых продуктов», принятых решением Комиссии Таможенного союза № 769 от 16 августа 2011 года.</w:t>
      </w:r>
    </w:p>
    <w:p w:rsidR="005B32FD" w:rsidRPr="00AE56D0" w:rsidRDefault="005B32FD" w:rsidP="005B32FD">
      <w:pPr>
        <w:rPr>
          <w:rFonts w:ascii="GHEA Grapalat" w:hAnsi="GHEA Grapalat"/>
          <w:b/>
          <w:sz w:val="16"/>
          <w:szCs w:val="16"/>
          <w:lang w:val="nb-NO"/>
        </w:rPr>
      </w:pPr>
      <w:r w:rsidRPr="00AE56D0">
        <w:rPr>
          <w:rFonts w:ascii="GHEA Grapalat" w:hAnsi="GHEA Grapalat"/>
          <w:b/>
          <w:sz w:val="16"/>
          <w:szCs w:val="16"/>
          <w:lang w:val="hy-AM"/>
        </w:rPr>
        <w:t>Хлебопродукты и мясные продукты должны поставляться с помощью специального оборудования и документов, предусмотренных в соответствии с соответствующими стандартами и законами о безопасности пищевых продуктов. С брошюрами.</w:t>
      </w:r>
    </w:p>
    <w:p w:rsidR="005B32FD" w:rsidRPr="00AE56D0" w:rsidRDefault="005B32FD" w:rsidP="005B32FD">
      <w:pPr>
        <w:rPr>
          <w:rFonts w:ascii="GHEA Grapalat" w:hAnsi="GHEA Grapalat"/>
          <w:sz w:val="16"/>
          <w:szCs w:val="16"/>
          <w:lang w:val="hy-AM"/>
        </w:rPr>
      </w:pPr>
    </w:p>
    <w:p w:rsidR="005B32FD" w:rsidRPr="00AE56D0" w:rsidRDefault="005B32FD" w:rsidP="005B32FD">
      <w:pPr>
        <w:jc w:val="both"/>
        <w:rPr>
          <w:rFonts w:ascii="GHEA Grapalat" w:hAnsi="GHEA Grapalat" w:cs="Sylfaen"/>
          <w:lang w:val="hy-AM"/>
        </w:rPr>
      </w:pPr>
      <w:r w:rsidRPr="00AE56D0">
        <w:rPr>
          <w:rFonts w:ascii="GHEA Grapalat" w:hAnsi="GHEA Grapalat"/>
          <w:lang w:val="hy-AM"/>
        </w:rPr>
        <w:t>По усмотрению заказчика в течение всего срока действия договора испытательный образец из любой поставленной партии может быть отправлен на экспертизу до 4 раз, которая будет проводиться организацией, проводящей экспертизу по выбору Заказчика. . Оплата за проведенное обследование производится поставщиком.</w:t>
      </w:r>
      <w:r w:rsidRPr="00AE56D0">
        <w:rPr>
          <w:rFonts w:ascii="GHEA Grapalat" w:hAnsi="GHEA Grapalat" w:cs="Sylfaen"/>
          <w:lang w:val="hy-AM"/>
        </w:rPr>
        <w:t>В случае получения отрицательного заключения в результате лабораторного исследования, оно должно быть оформлено в соответствии с требованиями законодательства РА.</w:t>
      </w:r>
    </w:p>
    <w:p w:rsidR="005B32FD" w:rsidRPr="00AE56D0" w:rsidRDefault="005B32FD" w:rsidP="005B32FD">
      <w:pPr>
        <w:jc w:val="both"/>
        <w:rPr>
          <w:rFonts w:ascii="GHEA Grapalat" w:hAnsi="GHEA Grapalat" w:cs="Sylfaen"/>
          <w:i/>
          <w:sz w:val="16"/>
          <w:szCs w:val="16"/>
          <w:lang w:val="pt-BR"/>
        </w:rPr>
      </w:pPr>
      <w:r w:rsidRPr="00AE56D0">
        <w:rPr>
          <w:rFonts w:ascii="GHEA Grapalat" w:hAnsi="GHEA Grapalat"/>
          <w:sz w:val="16"/>
          <w:szCs w:val="16"/>
          <w:lang w:val="hy-AM"/>
        </w:rPr>
        <w:lastRenderedPageBreak/>
        <w:t>*</w:t>
      </w:r>
      <w:r w:rsidRPr="00AE56D0">
        <w:rPr>
          <w:rFonts w:ascii="GHEA Grapalat" w:hAnsi="GHEA Grapalat" w:cs="Sylfaen"/>
          <w:i/>
          <w:sz w:val="16"/>
          <w:szCs w:val="16"/>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5B32FD" w:rsidRPr="00AE56D0" w:rsidRDefault="005B32FD" w:rsidP="005B32FD">
      <w:pPr>
        <w:jc w:val="both"/>
        <w:rPr>
          <w:rFonts w:ascii="GHEA Grapalat" w:hAnsi="GHEA Grapalat" w:cs="Sylfaen"/>
          <w:i/>
          <w:sz w:val="16"/>
          <w:szCs w:val="16"/>
          <w:lang w:val="pt-BR"/>
        </w:rPr>
      </w:pPr>
    </w:p>
    <w:p w:rsidR="005B32FD" w:rsidRPr="00AE56D0" w:rsidRDefault="005B32FD" w:rsidP="005B32FD">
      <w:pPr>
        <w:pStyle w:val="af2"/>
        <w:jc w:val="both"/>
        <w:rPr>
          <w:rFonts w:ascii="GHEA Grapalat" w:hAnsi="GHEA Grapalat"/>
          <w:sz w:val="16"/>
          <w:szCs w:val="16"/>
          <w:lang w:val="pt-BR"/>
        </w:rPr>
      </w:pPr>
      <w:r w:rsidRPr="00AE56D0">
        <w:rPr>
          <w:rFonts w:ascii="GHEA Grapalat" w:hAnsi="GHEA Grapalat"/>
          <w:sz w:val="16"/>
          <w:szCs w:val="16"/>
        </w:rPr>
        <w:t>**</w:t>
      </w:r>
      <w:r w:rsidRPr="00AE56D0">
        <w:rPr>
          <w:rFonts w:ascii="GHEA Grapalat" w:hAnsi="GHEA Grapalat" w:cs="Sylfaen"/>
          <w:i/>
          <w:sz w:val="16"/>
          <w:szCs w:val="16"/>
          <w:lang w:val="pt-BR" w:eastAsia="en-US"/>
        </w:rPr>
        <w:t xml:space="preserve">Если в заявке выбранного участника представлена </w:t>
      </w:r>
      <w:r w:rsidRPr="00AE56D0">
        <w:rPr>
          <w:rFonts w:ascii="Cambria Math" w:hAnsi="Cambria Math" w:cs="Cambria Math"/>
          <w:i/>
          <w:sz w:val="16"/>
          <w:szCs w:val="16"/>
          <w:lang w:val="pt-BR" w:eastAsia="en-US"/>
        </w:rPr>
        <w:t>​​</w:t>
      </w:r>
      <w:r w:rsidRPr="00AE56D0">
        <w:rPr>
          <w:rFonts w:ascii="GHEA Grapalat" w:hAnsi="GHEA Grapalat" w:cs="GHEA Grapalat"/>
          <w:i/>
          <w:sz w:val="16"/>
          <w:szCs w:val="16"/>
          <w:lang w:val="pt-BR" w:eastAsia="en-US"/>
        </w:rPr>
        <w:t>продукция</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произведенная</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более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чем</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одним</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производителем</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а</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также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с</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разными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товарными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знаками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торговыми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марками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моделями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то</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в</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настоящее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приложение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включаются</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достаточно</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оцененные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представление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сведений</w:t>
      </w:r>
      <w:r w:rsidRPr="00AE56D0">
        <w:rPr>
          <w:rFonts w:ascii="GHEA Grapalat" w:hAnsi="GHEA Grapalat" w:cs="Sylfaen"/>
          <w:i/>
          <w:sz w:val="16"/>
          <w:szCs w:val="16"/>
          <w:lang w:val="pt-BR" w:eastAsia="en-US"/>
        </w:rPr>
        <w:t xml:space="preserve"> о производителе, то «торговая графа «марка, торговая марка, модель и наименование производителя», предусмотренная Соглашением, удалена</w:t>
      </w:r>
      <w:proofErr w:type="gramStart"/>
      <w:r w:rsidRPr="00AE56D0">
        <w:rPr>
          <w:rFonts w:ascii="GHEA Grapalat" w:hAnsi="GHEA Grapalat" w:cs="Sylfaen"/>
          <w:i/>
          <w:sz w:val="16"/>
          <w:szCs w:val="16"/>
          <w:lang w:val="pt-BR" w:eastAsia="en-US"/>
        </w:rPr>
        <w:t>.</w:t>
      </w:r>
      <w:proofErr w:type="gramEnd"/>
      <w:r w:rsidRPr="00AE56D0">
        <w:rPr>
          <w:rFonts w:ascii="GHEA Grapalat" w:hAnsi="GHEA Grapalat" w:cs="Sylfaen"/>
          <w:i/>
          <w:sz w:val="16"/>
          <w:szCs w:val="16"/>
          <w:lang w:val="pt-BR" w:eastAsia="en-US"/>
        </w:rPr>
        <w:t xml:space="preserve"> </w:t>
      </w:r>
      <w:proofErr w:type="gramStart"/>
      <w:r w:rsidRPr="00AE56D0">
        <w:rPr>
          <w:rFonts w:ascii="GHEA Grapalat" w:hAnsi="GHEA Grapalat" w:cs="Sylfaen"/>
          <w:i/>
          <w:sz w:val="16"/>
          <w:szCs w:val="16"/>
          <w:lang w:val="pt-BR" w:eastAsia="en-US"/>
        </w:rPr>
        <w:t>в</w:t>
      </w:r>
      <w:proofErr w:type="gramEnd"/>
      <w:r w:rsidRPr="00AE56D0">
        <w:rPr>
          <w:rFonts w:ascii="GHEA Grapalat" w:hAnsi="GHEA Grapalat" w:cs="Sylfaen"/>
          <w:i/>
          <w:sz w:val="16"/>
          <w:szCs w:val="16"/>
          <w:lang w:val="pt-BR" w:eastAsia="en-US"/>
        </w:rPr>
        <w:t xml:space="preserve"> этом случае Продавец также предоставляет Покупателю гарантийное письмо или сертификат соответствия от производителя товара или его представителя.</w:t>
      </w:r>
    </w:p>
    <w:p w:rsidR="005B32FD" w:rsidRPr="00AE56D0" w:rsidRDefault="005B32FD" w:rsidP="005B32FD">
      <w:pPr>
        <w:rPr>
          <w:rFonts w:ascii="GHEA Grapalat" w:hAnsi="GHEA Grapalat"/>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5B32FD" w:rsidRPr="00AE56D0" w:rsidTr="008B5A79">
        <w:tc>
          <w:tcPr>
            <w:tcW w:w="4536" w:type="dxa"/>
          </w:tcPr>
          <w:p w:rsidR="005B32FD" w:rsidRPr="00AE56D0" w:rsidRDefault="005B32FD" w:rsidP="008B5A79">
            <w:pPr>
              <w:jc w:val="center"/>
              <w:rPr>
                <w:rFonts w:ascii="GHEA Grapalat" w:hAnsi="GHEA Grapalat"/>
                <w:b/>
                <w:sz w:val="20"/>
                <w:szCs w:val="20"/>
                <w:lang w:val="hy-AM"/>
              </w:rPr>
            </w:pPr>
            <w:r w:rsidRPr="00AE56D0">
              <w:rPr>
                <w:rFonts w:ascii="GHEA Grapalat" w:hAnsi="GHEA Grapalat"/>
                <w:b/>
                <w:sz w:val="20"/>
                <w:szCs w:val="20"/>
                <w:lang w:val="hy-AM"/>
              </w:rPr>
              <w:t>Покупатель:</w:t>
            </w:r>
          </w:p>
          <w:p w:rsidR="005B32FD" w:rsidRPr="00AE56D0" w:rsidRDefault="005B32FD" w:rsidP="008B5A79">
            <w:pPr>
              <w:jc w:val="center"/>
              <w:rPr>
                <w:rFonts w:ascii="GHEA Grapalat" w:hAnsi="GHEA Grapalat" w:cs="Sylfaen"/>
                <w:sz w:val="20"/>
                <w:szCs w:val="20"/>
                <w:lang w:val="hy-AM"/>
              </w:rPr>
            </w:pPr>
            <w:r w:rsidRPr="00AE56D0">
              <w:rPr>
                <w:rFonts w:ascii="GHEA Grapalat" w:hAnsi="GHEA Grapalat"/>
                <w:sz w:val="20"/>
                <w:szCs w:val="20"/>
                <w:lang w:val="hy-AM"/>
              </w:rPr>
              <w:t>&lt;&lt;Веду №1 НУХ&gt;&gt;</w:t>
            </w:r>
            <w:r w:rsidRPr="00AE56D0">
              <w:rPr>
                <w:rFonts w:ascii="GHEA Grapalat" w:hAnsi="GHEA Grapalat" w:cs="Sylfaen"/>
                <w:sz w:val="20"/>
                <w:szCs w:val="20"/>
                <w:lang w:val="hy-AM"/>
              </w:rPr>
              <w:t>АОЦ:</w:t>
            </w:r>
          </w:p>
          <w:p w:rsidR="005B32FD" w:rsidRPr="00AE56D0" w:rsidRDefault="005B32FD" w:rsidP="008B5A79">
            <w:pPr>
              <w:pStyle w:val="2"/>
              <w:shd w:val="clear" w:color="auto" w:fill="FFFFFF"/>
              <w:spacing w:line="360" w:lineRule="atLeast"/>
              <w:jc w:val="center"/>
              <w:rPr>
                <w:rFonts w:ascii="GHEA Grapalat" w:hAnsi="GHEA Grapalat"/>
                <w:color w:val="2C2D2E"/>
                <w:lang w:val="hy-AM"/>
              </w:rPr>
            </w:pPr>
            <w:r w:rsidRPr="00AE56D0">
              <w:rPr>
                <w:rFonts w:ascii="GHEA Grapalat" w:hAnsi="GHEA Grapalat"/>
                <w:color w:val="auto"/>
                <w:lang w:val="hy-AM"/>
              </w:rPr>
              <w:t xml:space="preserve">К. Вед   </w:t>
            </w:r>
            <w:r w:rsidRPr="00AE56D0">
              <w:rPr>
                <w:rFonts w:ascii="GHEA Grapalat" w:hAnsi="GHEA Grapalat" w:cs="Sylfaen"/>
                <w:color w:val="auto"/>
                <w:lang w:val="hy-AM"/>
              </w:rPr>
              <w:t>Пушкин</w:t>
            </w:r>
            <w:r w:rsidRPr="00AE56D0">
              <w:rPr>
                <w:rFonts w:ascii="GHEA Grapalat" w:hAnsi="GHEA Grapalat"/>
                <w:color w:val="2C2D2E"/>
                <w:lang w:val="hy-AM"/>
              </w:rPr>
              <w:t>7:00</w:t>
            </w:r>
          </w:p>
          <w:p w:rsidR="005B32FD" w:rsidRPr="00AE56D0" w:rsidRDefault="005B32FD" w:rsidP="008B5A79">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Хм</w:t>
            </w:r>
            <w:r w:rsidRPr="00AE56D0">
              <w:rPr>
                <w:rFonts w:ascii="GHEA Grapalat" w:hAnsi="GHEA Grapalat"/>
                <w:b/>
                <w:bCs/>
                <w:color w:val="2C2D2E"/>
                <w:sz w:val="20"/>
                <w:szCs w:val="20"/>
                <w:lang w:val="hy-AM"/>
              </w:rPr>
              <w:t>2477603361040000</w:t>
            </w:r>
          </w:p>
          <w:p w:rsidR="005B32FD" w:rsidRPr="00AE56D0" w:rsidRDefault="005B32FD" w:rsidP="008B5A79">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Ардшинбанк</w:t>
            </w:r>
          </w:p>
          <w:p w:rsidR="005B32FD" w:rsidRPr="00AE56D0" w:rsidRDefault="005B32FD" w:rsidP="008B5A79">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АВК</w:t>
            </w:r>
            <w:r w:rsidRPr="00AE56D0">
              <w:rPr>
                <w:rFonts w:ascii="GHEA Grapalat" w:hAnsi="GHEA Grapalat"/>
                <w:b/>
                <w:bCs/>
                <w:color w:val="2C2D2E"/>
                <w:sz w:val="20"/>
                <w:szCs w:val="20"/>
                <w:lang w:val="hy-AM"/>
              </w:rPr>
              <w:t xml:space="preserve"> </w:t>
            </w:r>
            <w:r w:rsidRPr="00AE56D0">
              <w:rPr>
                <w:rFonts w:ascii="GHEA Grapalat" w:hAnsi="GHEA Grapalat" w:cs="Sylfaen"/>
                <w:b/>
                <w:bCs/>
                <w:color w:val="2C2D2E"/>
                <w:sz w:val="20"/>
                <w:szCs w:val="20"/>
                <w:lang w:val="hy-AM"/>
              </w:rPr>
              <w:t>:</w:t>
            </w:r>
            <w:r w:rsidRPr="00AE56D0">
              <w:rPr>
                <w:rFonts w:ascii="GHEA Grapalat" w:hAnsi="GHEA Grapalat"/>
                <w:b/>
                <w:bCs/>
                <w:color w:val="2C2D2E"/>
                <w:sz w:val="20"/>
                <w:szCs w:val="20"/>
                <w:lang w:val="hy-AM"/>
              </w:rPr>
              <w:t>04104586</w:t>
            </w:r>
          </w:p>
          <w:p w:rsidR="005B32FD" w:rsidRPr="00AE56D0" w:rsidRDefault="005B32FD" w:rsidP="008B5A79">
            <w:pPr>
              <w:jc w:val="center"/>
              <w:rPr>
                <w:rFonts w:ascii="GHEA Grapalat" w:hAnsi="GHEA Grapalat"/>
                <w:lang w:val="hy-AM"/>
              </w:rPr>
            </w:pPr>
            <w:r w:rsidRPr="00AE56D0">
              <w:rPr>
                <w:rFonts w:ascii="GHEA Grapalat" w:hAnsi="GHEA Grapalat"/>
                <w:sz w:val="20"/>
                <w:szCs w:val="20"/>
                <w:lang w:val="hy-AM"/>
              </w:rPr>
              <w:t>Директор: Л. Амирджанян</w:t>
            </w:r>
          </w:p>
          <w:p w:rsidR="005B32FD" w:rsidRPr="00AE56D0" w:rsidRDefault="005B32FD" w:rsidP="008B5A79">
            <w:pPr>
              <w:rPr>
                <w:rFonts w:ascii="GHEA Grapalat" w:hAnsi="GHEA Grapalat"/>
                <w:sz w:val="20"/>
                <w:szCs w:val="20"/>
                <w:lang w:val="hy-AM"/>
              </w:rPr>
            </w:pPr>
          </w:p>
          <w:p w:rsidR="005B32FD" w:rsidRPr="00AE56D0" w:rsidRDefault="005B32FD" w:rsidP="008B5A79">
            <w:pPr>
              <w:rPr>
                <w:rFonts w:ascii="GHEA Grapalat" w:hAnsi="GHEA Grapalat"/>
                <w:sz w:val="20"/>
                <w:szCs w:val="20"/>
                <w:lang w:val="hy-AM"/>
              </w:rPr>
            </w:pPr>
            <w:r w:rsidRPr="00AE56D0">
              <w:rPr>
                <w:rFonts w:ascii="GHEA Grapalat" w:hAnsi="GHEA Grapalat"/>
                <w:sz w:val="20"/>
                <w:szCs w:val="20"/>
                <w:lang w:val="hy-AM"/>
              </w:rPr>
              <w:t>----------------------------------------</w:t>
            </w:r>
          </w:p>
          <w:p w:rsidR="005B32FD" w:rsidRPr="00AE56D0" w:rsidRDefault="005B32FD" w:rsidP="008B5A79">
            <w:pPr>
              <w:jc w:val="center"/>
              <w:rPr>
                <w:rFonts w:ascii="GHEA Grapalat" w:hAnsi="GHEA Grapalat"/>
                <w:sz w:val="32"/>
                <w:szCs w:val="32"/>
                <w:lang w:val="hy-AM"/>
              </w:rPr>
            </w:pPr>
          </w:p>
          <w:p w:rsidR="005B32FD" w:rsidRPr="00AE56D0" w:rsidRDefault="005B32FD" w:rsidP="008B5A79">
            <w:pPr>
              <w:jc w:val="center"/>
              <w:rPr>
                <w:rFonts w:ascii="GHEA Grapalat" w:hAnsi="GHEA Grapalat"/>
                <w:sz w:val="18"/>
                <w:szCs w:val="18"/>
                <w:lang w:val="hy-AM"/>
              </w:rPr>
            </w:pPr>
          </w:p>
        </w:tc>
        <w:tc>
          <w:tcPr>
            <w:tcW w:w="760" w:type="dxa"/>
          </w:tcPr>
          <w:p w:rsidR="005B32FD" w:rsidRPr="00AE56D0" w:rsidRDefault="005B32FD" w:rsidP="008B5A79">
            <w:pPr>
              <w:jc w:val="center"/>
              <w:rPr>
                <w:rFonts w:ascii="GHEA Grapalat" w:hAnsi="GHEA Grapalat"/>
                <w:lang w:val="hy-AM"/>
              </w:rPr>
            </w:pPr>
          </w:p>
        </w:tc>
        <w:tc>
          <w:tcPr>
            <w:tcW w:w="4343" w:type="dxa"/>
          </w:tcPr>
          <w:p w:rsidR="005B32FD" w:rsidRPr="00AE56D0" w:rsidRDefault="005B32FD" w:rsidP="008B5A79">
            <w:pPr>
              <w:jc w:val="center"/>
              <w:rPr>
                <w:rFonts w:ascii="GHEA Grapalat" w:hAnsi="GHEA Grapalat" w:cs="Sylfaen"/>
                <w:b/>
                <w:bCs/>
                <w:lang w:val="hy-AM"/>
              </w:rPr>
            </w:pPr>
            <w:r w:rsidRPr="00AE56D0">
              <w:rPr>
                <w:rFonts w:ascii="GHEA Grapalat" w:hAnsi="GHEA Grapalat" w:cs="Sylfaen"/>
                <w:b/>
                <w:bCs/>
                <w:lang w:val="hy-AM"/>
              </w:rPr>
              <w:t>ПРОДАВЕЦ</w:t>
            </w:r>
          </w:p>
          <w:p w:rsidR="005B32FD" w:rsidRPr="00AE56D0" w:rsidRDefault="005B32FD" w:rsidP="008B5A79">
            <w:pPr>
              <w:jc w:val="center"/>
              <w:rPr>
                <w:rFonts w:ascii="GHEA Grapalat" w:hAnsi="GHEA Grapalat"/>
                <w:lang w:val="hy-AM"/>
              </w:rPr>
            </w:pPr>
          </w:p>
          <w:p w:rsidR="005B32FD" w:rsidRPr="00AE56D0" w:rsidRDefault="005B32FD" w:rsidP="008B5A79">
            <w:pPr>
              <w:jc w:val="center"/>
              <w:rPr>
                <w:rFonts w:ascii="GHEA Grapalat" w:hAnsi="GHEA Grapalat"/>
                <w:lang w:val="hy-AM"/>
              </w:rPr>
            </w:pPr>
          </w:p>
          <w:p w:rsidR="005B32FD" w:rsidRPr="00AE56D0" w:rsidRDefault="005B32FD" w:rsidP="008B5A79">
            <w:pPr>
              <w:jc w:val="center"/>
              <w:rPr>
                <w:rFonts w:ascii="GHEA Grapalat" w:hAnsi="GHEA Grapalat"/>
                <w:lang w:val="hy-AM"/>
              </w:rPr>
            </w:pPr>
            <w:r w:rsidRPr="00AE56D0">
              <w:rPr>
                <w:rFonts w:ascii="GHEA Grapalat" w:hAnsi="GHEA Grapalat"/>
                <w:lang w:val="hy-AM"/>
              </w:rPr>
              <w:t>-------------------------------------</w:t>
            </w:r>
          </w:p>
          <w:p w:rsidR="005B32FD" w:rsidRPr="00AE56D0" w:rsidRDefault="005B32FD" w:rsidP="008B5A79">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подпись</w:t>
            </w:r>
            <w:r w:rsidRPr="00AE56D0">
              <w:rPr>
                <w:rFonts w:ascii="GHEA Grapalat" w:hAnsi="GHEA Grapalat"/>
                <w:sz w:val="18"/>
                <w:szCs w:val="18"/>
              </w:rPr>
              <w:t>/</w:t>
            </w:r>
          </w:p>
          <w:p w:rsidR="005B32FD" w:rsidRPr="00AE56D0" w:rsidRDefault="005B32FD" w:rsidP="008B5A79">
            <w:pPr>
              <w:jc w:val="center"/>
              <w:rPr>
                <w:rFonts w:ascii="GHEA Grapalat" w:hAnsi="GHEA Grapalat"/>
                <w:sz w:val="22"/>
                <w:szCs w:val="22"/>
                <w:lang w:val="hy-AM"/>
              </w:rPr>
            </w:pPr>
            <w:r w:rsidRPr="00AE56D0">
              <w:rPr>
                <w:rFonts w:ascii="GHEA Grapalat" w:hAnsi="GHEA Grapalat" w:cs="Sylfaen"/>
                <w:sz w:val="18"/>
                <w:szCs w:val="18"/>
                <w:lang w:val="hy-AM"/>
              </w:rPr>
              <w:t>К:</w:t>
            </w:r>
            <w:r w:rsidRPr="00AE56D0">
              <w:rPr>
                <w:rFonts w:ascii="GHEA Grapalat" w:hAnsi="GHEA Grapalat"/>
                <w:sz w:val="18"/>
                <w:szCs w:val="18"/>
                <w:lang w:val="hy-AM"/>
              </w:rPr>
              <w:t>.</w:t>
            </w:r>
            <w:r w:rsidRPr="00AE56D0">
              <w:rPr>
                <w:rFonts w:ascii="GHEA Grapalat" w:hAnsi="GHEA Grapalat" w:cs="Sylfaen"/>
                <w:sz w:val="18"/>
                <w:szCs w:val="18"/>
                <w:lang w:val="hy-AM"/>
              </w:rPr>
              <w:t>Т:</w:t>
            </w:r>
          </w:p>
        </w:tc>
      </w:tr>
    </w:tbl>
    <w:p w:rsidR="00BD0664" w:rsidRPr="00914EBF" w:rsidRDefault="00BD0664" w:rsidP="00E12B8D">
      <w:pPr>
        <w:widowControl w:val="0"/>
        <w:spacing w:after="160"/>
        <w:jc w:val="center"/>
        <w:rPr>
          <w:rFonts w:ascii="GHEA Grapalat" w:hAnsi="GHEA Grapalat"/>
        </w:rPr>
      </w:pPr>
    </w:p>
    <w:p w:rsidR="00E12B8D" w:rsidRPr="00B138F3" w:rsidRDefault="00E12B8D" w:rsidP="00E12B8D">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3"/>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7"/>
        <w:gridCol w:w="1954"/>
        <w:gridCol w:w="2136"/>
        <w:gridCol w:w="914"/>
        <w:gridCol w:w="950"/>
        <w:gridCol w:w="664"/>
        <w:gridCol w:w="812"/>
        <w:gridCol w:w="523"/>
        <w:gridCol w:w="603"/>
        <w:gridCol w:w="677"/>
        <w:gridCol w:w="791"/>
        <w:gridCol w:w="865"/>
        <w:gridCol w:w="836"/>
        <w:gridCol w:w="916"/>
        <w:gridCol w:w="839"/>
        <w:gridCol w:w="758"/>
      </w:tblGrid>
      <w:tr w:rsidR="00E12B8D" w:rsidRPr="00B138F3" w:rsidTr="00433D85">
        <w:trPr>
          <w:trHeight w:val="305"/>
          <w:jc w:val="center"/>
        </w:trPr>
        <w:tc>
          <w:tcPr>
            <w:tcW w:w="15905" w:type="dxa"/>
            <w:gridSpan w:val="16"/>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433D85">
        <w:trPr>
          <w:trHeight w:val="747"/>
          <w:jc w:val="center"/>
        </w:trPr>
        <w:tc>
          <w:tcPr>
            <w:tcW w:w="1667"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54"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136"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148" w:type="dxa"/>
            <w:gridSpan w:val="13"/>
            <w:vAlign w:val="center"/>
          </w:tcPr>
          <w:p w:rsidR="00E12B8D" w:rsidRPr="00B138F3" w:rsidRDefault="00E12B8D" w:rsidP="008B1F5B">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2C3F4E">
              <w:rPr>
                <w:rFonts w:ascii="GHEA Grapalat" w:hAnsi="GHEA Grapalat"/>
                <w:sz w:val="16"/>
                <w:szCs w:val="16"/>
              </w:rPr>
              <w:t>24</w:t>
            </w:r>
            <w:r w:rsidRPr="00B138F3">
              <w:rPr>
                <w:rFonts w:ascii="GHEA Grapalat" w:hAnsi="GHEA Grapalat"/>
                <w:sz w:val="16"/>
                <w:szCs w:val="16"/>
              </w:rPr>
              <w:t xml:space="preserve"> г., по месяцам, в том числе</w:t>
            </w:r>
            <w:r w:rsidRPr="00B138F3">
              <w:rPr>
                <w:rStyle w:val="af6"/>
                <w:rFonts w:ascii="GHEA Grapalat" w:hAnsi="GHEA Grapalat"/>
                <w:sz w:val="16"/>
                <w:szCs w:val="16"/>
              </w:rPr>
              <w:footnoteReference w:customMarkFollows="1" w:id="34"/>
              <w:t>**</w:t>
            </w:r>
          </w:p>
        </w:tc>
      </w:tr>
      <w:tr w:rsidR="00E12B8D" w:rsidRPr="00B138F3" w:rsidTr="00433D85">
        <w:trPr>
          <w:trHeight w:val="594"/>
          <w:jc w:val="center"/>
        </w:trPr>
        <w:tc>
          <w:tcPr>
            <w:tcW w:w="1667" w:type="dxa"/>
          </w:tcPr>
          <w:p w:rsidR="00E12B8D" w:rsidRPr="00B138F3" w:rsidRDefault="00E12B8D" w:rsidP="008B1F5B">
            <w:pPr>
              <w:widowControl w:val="0"/>
              <w:jc w:val="center"/>
              <w:rPr>
                <w:rFonts w:ascii="GHEA Grapalat" w:hAnsi="GHEA Grapalat"/>
                <w:sz w:val="16"/>
                <w:szCs w:val="16"/>
              </w:rPr>
            </w:pPr>
          </w:p>
        </w:tc>
        <w:tc>
          <w:tcPr>
            <w:tcW w:w="1954" w:type="dxa"/>
          </w:tcPr>
          <w:p w:rsidR="00E12B8D" w:rsidRPr="00B138F3" w:rsidRDefault="00E12B8D" w:rsidP="008B1F5B">
            <w:pPr>
              <w:widowControl w:val="0"/>
              <w:jc w:val="center"/>
              <w:rPr>
                <w:rFonts w:ascii="GHEA Grapalat" w:hAnsi="GHEA Grapalat"/>
                <w:sz w:val="16"/>
                <w:szCs w:val="16"/>
              </w:rPr>
            </w:pPr>
          </w:p>
        </w:tc>
        <w:tc>
          <w:tcPr>
            <w:tcW w:w="2136" w:type="dxa"/>
          </w:tcPr>
          <w:p w:rsidR="00E12B8D" w:rsidRPr="00B138F3" w:rsidRDefault="00E12B8D" w:rsidP="008B1F5B">
            <w:pPr>
              <w:widowControl w:val="0"/>
              <w:jc w:val="center"/>
              <w:rPr>
                <w:rFonts w:ascii="GHEA Grapalat" w:hAnsi="GHEA Grapalat"/>
                <w:sz w:val="16"/>
                <w:szCs w:val="16"/>
              </w:rPr>
            </w:pPr>
          </w:p>
        </w:tc>
        <w:tc>
          <w:tcPr>
            <w:tcW w:w="914"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50"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64"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12"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23"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3"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7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9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5"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6"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16"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39"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58" w:type="dxa"/>
            <w:vAlign w:val="center"/>
          </w:tcPr>
          <w:p w:rsidR="00E12B8D" w:rsidRPr="002C3F4E" w:rsidRDefault="00E12B8D" w:rsidP="008B1F5B">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E12B8D" w:rsidRPr="00B138F3" w:rsidTr="00433D85">
        <w:trPr>
          <w:trHeight w:val="404"/>
          <w:jc w:val="center"/>
        </w:trPr>
        <w:tc>
          <w:tcPr>
            <w:tcW w:w="1667" w:type="dxa"/>
          </w:tcPr>
          <w:p w:rsidR="00E12B8D" w:rsidRPr="00B138F3" w:rsidRDefault="00E12B8D" w:rsidP="008B1F5B">
            <w:pPr>
              <w:widowControl w:val="0"/>
              <w:jc w:val="center"/>
              <w:rPr>
                <w:rFonts w:ascii="GHEA Grapalat" w:hAnsi="GHEA Grapalat"/>
                <w:sz w:val="16"/>
                <w:szCs w:val="16"/>
              </w:rPr>
            </w:pPr>
          </w:p>
        </w:tc>
        <w:tc>
          <w:tcPr>
            <w:tcW w:w="1954" w:type="dxa"/>
          </w:tcPr>
          <w:p w:rsidR="00E12B8D" w:rsidRPr="00B138F3" w:rsidRDefault="00E12B8D" w:rsidP="008B1F5B">
            <w:pPr>
              <w:widowControl w:val="0"/>
              <w:jc w:val="center"/>
              <w:rPr>
                <w:rFonts w:ascii="GHEA Grapalat" w:hAnsi="GHEA Grapalat"/>
                <w:sz w:val="16"/>
                <w:szCs w:val="16"/>
              </w:rPr>
            </w:pPr>
          </w:p>
        </w:tc>
        <w:tc>
          <w:tcPr>
            <w:tcW w:w="2136" w:type="dxa"/>
          </w:tcPr>
          <w:p w:rsidR="00E12B8D" w:rsidRPr="00B138F3" w:rsidRDefault="00E12B8D" w:rsidP="008B1F5B">
            <w:pPr>
              <w:widowControl w:val="0"/>
              <w:jc w:val="center"/>
              <w:rPr>
                <w:rFonts w:ascii="GHEA Grapalat" w:hAnsi="GHEA Grapalat"/>
                <w:sz w:val="16"/>
                <w:szCs w:val="16"/>
              </w:rPr>
            </w:pPr>
          </w:p>
        </w:tc>
        <w:tc>
          <w:tcPr>
            <w:tcW w:w="914"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E12B8D" w:rsidRPr="00B138F3" w:rsidRDefault="00E12B8D" w:rsidP="008B1F5B">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Pr>
                <w:rFonts w:ascii="GHEA Grapalat" w:hAnsi="GHEA Grapalat"/>
                <w:sz w:val="20"/>
              </w:rPr>
              <w:t>2</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15811100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sz w:val="20"/>
                <w:szCs w:val="20"/>
              </w:rPr>
              <w:t>Хлеб</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Pr>
                <w:rFonts w:ascii="GHEA Grapalat" w:hAnsi="GHEA Grapalat"/>
                <w:sz w:val="20"/>
              </w:rPr>
              <w:t>3</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15811130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sz w:val="20"/>
                <w:szCs w:val="20"/>
              </w:rPr>
              <w:t>булочка</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Pr>
                <w:rFonts w:ascii="GHEA Grapalat" w:hAnsi="GHEA Grapalat"/>
                <w:sz w:val="20"/>
              </w:rPr>
              <w:t>4</w:t>
            </w:r>
          </w:p>
        </w:tc>
        <w:tc>
          <w:tcPr>
            <w:tcW w:w="1954" w:type="dxa"/>
          </w:tcPr>
          <w:p w:rsidR="00433D85" w:rsidRPr="00AE56D0" w:rsidRDefault="00433D85" w:rsidP="008B5A79">
            <w:pPr>
              <w:rPr>
                <w:rFonts w:ascii="GHEA Grapalat" w:hAnsi="GHEA Grapalat"/>
                <w:color w:val="000000"/>
                <w:sz w:val="20"/>
                <w:szCs w:val="20"/>
              </w:rPr>
            </w:pPr>
            <w:r w:rsidRPr="00AE56D0">
              <w:rPr>
                <w:rFonts w:ascii="GHEA Grapalat" w:hAnsi="GHEA Grapalat"/>
                <w:color w:val="000000"/>
                <w:sz w:val="20"/>
                <w:szCs w:val="20"/>
              </w:rPr>
              <w:t>15851100</w:t>
            </w:r>
          </w:p>
        </w:tc>
        <w:tc>
          <w:tcPr>
            <w:tcW w:w="2136" w:type="dxa"/>
          </w:tcPr>
          <w:p w:rsidR="00433D85" w:rsidRPr="00AE56D0" w:rsidRDefault="00433D85" w:rsidP="008B5A79">
            <w:pPr>
              <w:rPr>
                <w:rFonts w:ascii="GHEA Grapalat" w:hAnsi="GHEA Grapalat" w:cs="Sylfaen"/>
                <w:sz w:val="20"/>
                <w:szCs w:val="20"/>
              </w:rPr>
            </w:pPr>
            <w:r w:rsidRPr="00AE56D0">
              <w:rPr>
                <w:rFonts w:ascii="GHEA Grapalat" w:hAnsi="GHEA Grapalat" w:cs="Sylfaen"/>
                <w:sz w:val="20"/>
                <w:szCs w:val="20"/>
              </w:rPr>
              <w:t>макароны</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Pr>
                <w:rFonts w:ascii="GHEA Grapalat" w:hAnsi="GHEA Grapalat"/>
                <w:sz w:val="20"/>
              </w:rPr>
              <w:t>5</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15831000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sz w:val="20"/>
                <w:szCs w:val="20"/>
              </w:rPr>
              <w:t>Сахар</w:t>
            </w:r>
            <w:r w:rsidRPr="00AE56D0">
              <w:rPr>
                <w:rFonts w:ascii="GHEA Grapalat" w:hAnsi="GHEA Grapalat"/>
                <w:sz w:val="20"/>
                <w:szCs w:val="20"/>
              </w:rPr>
              <w:t xml:space="preserve">  </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Pr>
                <w:rFonts w:ascii="GHEA Grapalat" w:hAnsi="GHEA Grapalat"/>
                <w:sz w:val="20"/>
              </w:rPr>
              <w:t>6</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15531100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Масло</w:t>
            </w:r>
            <w:r w:rsidRPr="00AE56D0">
              <w:rPr>
                <w:rFonts w:ascii="GHEA Grapalat" w:hAnsi="GHEA Grapalat"/>
                <w:color w:val="000000"/>
                <w:sz w:val="20"/>
                <w:szCs w:val="20"/>
              </w:rPr>
              <w:t xml:space="preserve"> </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10</w:t>
            </w:r>
          </w:p>
        </w:tc>
        <w:tc>
          <w:tcPr>
            <w:tcW w:w="1954" w:type="dxa"/>
          </w:tcPr>
          <w:p w:rsidR="00433D85" w:rsidRPr="00AE56D0" w:rsidRDefault="00433D85" w:rsidP="008B5A79">
            <w:pPr>
              <w:rPr>
                <w:rFonts w:ascii="GHEA Grapalat" w:hAnsi="GHEA Grapalat"/>
                <w:color w:val="000000"/>
                <w:sz w:val="20"/>
                <w:szCs w:val="20"/>
              </w:rPr>
            </w:pPr>
            <w:r w:rsidRPr="00AE56D0">
              <w:rPr>
                <w:rFonts w:ascii="GHEA Grapalat" w:hAnsi="GHEA Grapalat"/>
                <w:color w:val="000000"/>
                <w:sz w:val="20"/>
                <w:szCs w:val="20"/>
              </w:rPr>
              <w:t>15331153</w:t>
            </w:r>
          </w:p>
        </w:tc>
        <w:tc>
          <w:tcPr>
            <w:tcW w:w="2136" w:type="dxa"/>
          </w:tcPr>
          <w:p w:rsidR="00433D85" w:rsidRPr="00AE56D0" w:rsidRDefault="00433D85" w:rsidP="008B5A79">
            <w:pPr>
              <w:rPr>
                <w:rFonts w:ascii="GHEA Grapalat" w:hAnsi="GHEA Grapalat" w:cs="Sylfaen"/>
                <w:color w:val="000000"/>
                <w:sz w:val="20"/>
                <w:szCs w:val="20"/>
              </w:rPr>
            </w:pPr>
            <w:r w:rsidRPr="00AE56D0">
              <w:rPr>
                <w:rFonts w:ascii="GHEA Grapalat" w:hAnsi="GHEA Grapalat" w:cs="Sylfaen"/>
                <w:color w:val="000000"/>
                <w:sz w:val="20"/>
                <w:szCs w:val="20"/>
              </w:rPr>
              <w:t>Чечевица</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lastRenderedPageBreak/>
              <w:t>15:</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15111120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Говядина</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мясо</w:t>
            </w:r>
            <w:r w:rsidRPr="00AE56D0">
              <w:rPr>
                <w:rFonts w:ascii="GHEA Grapalat" w:hAnsi="GHEA Grapalat"/>
                <w:color w:val="000000"/>
                <w:sz w:val="20"/>
                <w:szCs w:val="20"/>
              </w:rPr>
              <w:t xml:space="preserve"> </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16</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15112160</w:t>
            </w:r>
          </w:p>
        </w:tc>
        <w:tc>
          <w:tcPr>
            <w:tcW w:w="2136" w:type="dxa"/>
          </w:tcPr>
          <w:p w:rsidR="00433D85" w:rsidRPr="00AE56D0" w:rsidRDefault="00433D85" w:rsidP="008B5A79">
            <w:pPr>
              <w:rPr>
                <w:rFonts w:ascii="GHEA Grapalat" w:hAnsi="GHEA Grapalat"/>
                <w:sz w:val="20"/>
              </w:rPr>
            </w:pPr>
            <w:r w:rsidRPr="00AE56D0">
              <w:rPr>
                <w:rFonts w:ascii="GHEA Grapalat" w:hAnsi="GHEA Grapalat" w:cs="Sylfaen"/>
                <w:color w:val="000000"/>
                <w:sz w:val="20"/>
                <w:szCs w:val="20"/>
                <w:lang w:val="hy-AM"/>
              </w:rPr>
              <w:t>Курица</w:t>
            </w:r>
            <w:r w:rsidRPr="00AE56D0">
              <w:rPr>
                <w:rFonts w:ascii="GHEA Grapalat" w:hAnsi="GHEA Grapalat"/>
                <w:color w:val="000000"/>
                <w:sz w:val="20"/>
                <w:szCs w:val="20"/>
                <w:lang w:val="hy-AM"/>
              </w:rPr>
              <w:t xml:space="preserve"> </w:t>
            </w:r>
            <w:r w:rsidRPr="00AE56D0">
              <w:rPr>
                <w:rFonts w:ascii="GHEA Grapalat" w:hAnsi="GHEA Grapalat" w:cs="Sylfaen"/>
                <w:color w:val="000000"/>
                <w:sz w:val="20"/>
                <w:szCs w:val="20"/>
                <w:lang w:val="hy-AM"/>
              </w:rPr>
              <w:t>грудь</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Pr>
                <w:rFonts w:ascii="GHEA Grapalat" w:hAnsi="GHEA Grapalat"/>
                <w:sz w:val="20"/>
              </w:rPr>
              <w:t>17</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15541200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Сыр</w:t>
            </w:r>
            <w:r w:rsidRPr="00AE56D0">
              <w:rPr>
                <w:rFonts w:ascii="GHEA Grapalat" w:hAnsi="GHEA Grapalat"/>
                <w:color w:val="000000"/>
                <w:sz w:val="20"/>
                <w:szCs w:val="20"/>
              </w:rPr>
              <w:t xml:space="preserve"> </w:t>
            </w:r>
            <w:proofErr w:type="gramStart"/>
            <w:r w:rsidRPr="00AE56D0">
              <w:rPr>
                <w:rFonts w:ascii="GHEA Grapalat" w:hAnsi="GHEA Grapalat" w:cs="Sylfaen"/>
                <w:color w:val="000000"/>
                <w:sz w:val="20"/>
                <w:szCs w:val="20"/>
              </w:rPr>
              <w:t>Чанах</w:t>
            </w:r>
            <w:proofErr w:type="gramEnd"/>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18</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15511100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Молоко:</w:t>
            </w:r>
            <w:r w:rsidRPr="00AE56D0">
              <w:rPr>
                <w:rFonts w:ascii="GHEA Grapalat" w:hAnsi="GHEA Grapalat"/>
                <w:color w:val="000000"/>
                <w:sz w:val="20"/>
                <w:szCs w:val="20"/>
              </w:rPr>
              <w:t xml:space="preserve"> </w:t>
            </w:r>
            <w:proofErr w:type="gramStart"/>
            <w:r w:rsidRPr="00AE56D0">
              <w:rPr>
                <w:rFonts w:ascii="GHEA Grapalat" w:hAnsi="GHEA Grapalat" w:cs="Sylfaen"/>
                <w:color w:val="000000"/>
                <w:sz w:val="20"/>
                <w:szCs w:val="20"/>
              </w:rPr>
              <w:t>пастеризованный</w:t>
            </w:r>
            <w:proofErr w:type="gramEnd"/>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19</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15551600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Йогурт</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20</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15512000</w:t>
            </w:r>
          </w:p>
        </w:tc>
        <w:tc>
          <w:tcPr>
            <w:tcW w:w="2136" w:type="dxa"/>
          </w:tcPr>
          <w:p w:rsidR="00433D85" w:rsidRPr="00AE56D0" w:rsidRDefault="00433D85" w:rsidP="008B5A79">
            <w:pPr>
              <w:rPr>
                <w:rFonts w:ascii="GHEA Grapalat" w:hAnsi="GHEA Grapalat"/>
                <w:sz w:val="20"/>
                <w:lang w:val="hy-AM"/>
              </w:rPr>
            </w:pPr>
            <w:r>
              <w:rPr>
                <w:rFonts w:ascii="GHEA Grapalat" w:hAnsi="GHEA Grapalat" w:cs="Sylfaen"/>
                <w:color w:val="000000"/>
                <w:sz w:val="20"/>
                <w:szCs w:val="20"/>
              </w:rPr>
              <w:t>Сметан</w:t>
            </w:r>
            <w:r w:rsidRPr="00AE56D0">
              <w:rPr>
                <w:rFonts w:ascii="GHEA Grapalat" w:hAnsi="GHEA Grapalat"/>
                <w:color w:val="000000"/>
                <w:sz w:val="20"/>
                <w:szCs w:val="20"/>
              </w:rPr>
              <w:t xml:space="preserve"> </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Pr>
                <w:rFonts w:ascii="GHEA Grapalat" w:hAnsi="GHEA Grapalat"/>
                <w:sz w:val="20"/>
              </w:rPr>
              <w:t>21</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15542100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Творог</w:t>
            </w:r>
            <w:r w:rsidRPr="00AE56D0">
              <w:rPr>
                <w:rFonts w:ascii="GHEA Grapalat" w:hAnsi="GHEA Grapalat"/>
                <w:color w:val="000000"/>
                <w:sz w:val="20"/>
                <w:szCs w:val="20"/>
              </w:rPr>
              <w:t xml:space="preserve"> </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22</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15511600</w:t>
            </w:r>
          </w:p>
        </w:tc>
        <w:tc>
          <w:tcPr>
            <w:tcW w:w="2136" w:type="dxa"/>
          </w:tcPr>
          <w:p w:rsidR="00433D85" w:rsidRPr="00AE56D0" w:rsidRDefault="00433D85" w:rsidP="008B5A79">
            <w:pPr>
              <w:rPr>
                <w:rFonts w:ascii="GHEA Grapalat" w:hAnsi="GHEA Grapalat"/>
                <w:sz w:val="20"/>
                <w:lang w:val="hy-AM"/>
              </w:rPr>
            </w:pPr>
            <w:proofErr w:type="gramStart"/>
            <w:r w:rsidRPr="00AE56D0">
              <w:rPr>
                <w:rFonts w:ascii="GHEA Grapalat" w:hAnsi="GHEA Grapalat" w:cs="Sylfaen"/>
                <w:color w:val="000000"/>
                <w:sz w:val="20"/>
                <w:szCs w:val="20"/>
              </w:rPr>
              <w:t>Сжатый</w:t>
            </w:r>
            <w:proofErr w:type="gramEnd"/>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молоко</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23</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15821500</w:t>
            </w:r>
          </w:p>
        </w:tc>
        <w:tc>
          <w:tcPr>
            <w:tcW w:w="2136" w:type="dxa"/>
          </w:tcPr>
          <w:p w:rsidR="00433D85" w:rsidRPr="00AE56D0" w:rsidRDefault="00433D85" w:rsidP="008B5A79">
            <w:pPr>
              <w:rPr>
                <w:rFonts w:ascii="GHEA Grapalat" w:hAnsi="GHEA Grapalat"/>
                <w:sz w:val="20"/>
              </w:rPr>
            </w:pPr>
            <w:r w:rsidRPr="00AE56D0">
              <w:rPr>
                <w:rFonts w:ascii="GHEA Grapalat" w:hAnsi="GHEA Grapalat"/>
                <w:sz w:val="20"/>
              </w:rPr>
              <w:t>печенье</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24</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15842110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Конфеты в шоколадной глазури</w:t>
            </w:r>
            <w:r w:rsidRPr="00AE56D0">
              <w:rPr>
                <w:rFonts w:ascii="GHEA Grapalat" w:hAnsi="GHEA Grapalat"/>
                <w:color w:val="000000"/>
                <w:sz w:val="20"/>
                <w:szCs w:val="20"/>
              </w:rPr>
              <w:t xml:space="preserve"> </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25</w:t>
            </w:r>
          </w:p>
        </w:tc>
        <w:tc>
          <w:tcPr>
            <w:tcW w:w="1954" w:type="dxa"/>
          </w:tcPr>
          <w:p w:rsidR="00433D85" w:rsidRPr="00AE56D0" w:rsidRDefault="00433D85" w:rsidP="008B5A79">
            <w:pPr>
              <w:rPr>
                <w:rFonts w:ascii="GHEA Grapalat" w:hAnsi="GHEA Grapalat"/>
                <w:color w:val="000000"/>
                <w:sz w:val="20"/>
                <w:szCs w:val="20"/>
              </w:rPr>
            </w:pPr>
            <w:r w:rsidRPr="00AE56D0">
              <w:rPr>
                <w:rFonts w:ascii="GHEA Grapalat" w:hAnsi="GHEA Grapalat"/>
                <w:color w:val="000000"/>
                <w:sz w:val="20"/>
                <w:szCs w:val="20"/>
              </w:rPr>
              <w:t>15332290</w:t>
            </w:r>
          </w:p>
        </w:tc>
        <w:tc>
          <w:tcPr>
            <w:tcW w:w="2136" w:type="dxa"/>
          </w:tcPr>
          <w:p w:rsidR="00433D85" w:rsidRPr="00AE56D0" w:rsidRDefault="00433D85" w:rsidP="008B5A79">
            <w:pPr>
              <w:rPr>
                <w:rFonts w:ascii="GHEA Grapalat" w:hAnsi="GHEA Grapalat" w:cs="Sylfaen"/>
                <w:color w:val="000000"/>
                <w:sz w:val="20"/>
                <w:szCs w:val="20"/>
              </w:rPr>
            </w:pPr>
            <w:r w:rsidRPr="00AE56D0">
              <w:rPr>
                <w:rFonts w:ascii="GHEA Grapalat" w:hAnsi="GHEA Grapalat" w:cs="Sylfaen"/>
                <w:color w:val="000000"/>
                <w:sz w:val="20"/>
                <w:szCs w:val="20"/>
              </w:rPr>
              <w:t>глушилка</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28</w:t>
            </w:r>
          </w:p>
        </w:tc>
        <w:tc>
          <w:tcPr>
            <w:tcW w:w="1954" w:type="dxa"/>
          </w:tcPr>
          <w:p w:rsidR="00433D85" w:rsidRPr="00AE56D0" w:rsidRDefault="00433D85" w:rsidP="008B5A79">
            <w:pPr>
              <w:rPr>
                <w:rFonts w:ascii="GHEA Grapalat" w:hAnsi="GHEA Grapalat"/>
                <w:sz w:val="20"/>
              </w:rPr>
            </w:pPr>
            <w:r w:rsidRPr="00AE56D0">
              <w:rPr>
                <w:rFonts w:ascii="GHEA Grapalat" w:hAnsi="GHEA Grapalat"/>
                <w:sz w:val="20"/>
              </w:rPr>
              <w:t>15320000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lang w:val="hy-AM"/>
              </w:rPr>
              <w:t>сок</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35</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15331180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Консервы</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горох</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Pr>
                <w:rFonts w:ascii="GHEA Grapalat" w:hAnsi="GHEA Grapalat"/>
                <w:sz w:val="20"/>
              </w:rPr>
              <w:t>36</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15331178</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Консервы</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кукуруза</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62"/>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40</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15311100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Картофель</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Pr>
                <w:rFonts w:ascii="GHEA Grapalat" w:hAnsi="GHEA Grapalat"/>
                <w:sz w:val="20"/>
              </w:rPr>
              <w:t>41</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15331167</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Зеленый</w:t>
            </w:r>
            <w:proofErr w:type="gramStart"/>
            <w:r w:rsidRPr="00AE56D0">
              <w:rPr>
                <w:rFonts w:ascii="GHEA Grapalat" w:hAnsi="GHEA Grapalat"/>
                <w:color w:val="000000"/>
                <w:sz w:val="20"/>
                <w:szCs w:val="20"/>
              </w:rPr>
              <w:t>,</w:t>
            </w:r>
            <w:r w:rsidRPr="00AE56D0">
              <w:rPr>
                <w:rFonts w:ascii="GHEA Grapalat" w:hAnsi="GHEA Grapalat" w:cs="Sylfaen"/>
                <w:color w:val="000000"/>
                <w:sz w:val="20"/>
                <w:szCs w:val="20"/>
              </w:rPr>
              <w:t>с</w:t>
            </w:r>
            <w:proofErr w:type="gramEnd"/>
            <w:r w:rsidRPr="00AE56D0">
              <w:rPr>
                <w:rFonts w:ascii="GHEA Grapalat" w:hAnsi="GHEA Grapalat" w:cs="Sylfaen"/>
                <w:color w:val="000000"/>
                <w:sz w:val="20"/>
                <w:szCs w:val="20"/>
              </w:rPr>
              <w:t>мешанный</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Pr>
                <w:rFonts w:ascii="GHEA Grapalat" w:hAnsi="GHEA Grapalat"/>
                <w:sz w:val="20"/>
              </w:rPr>
              <w:t>53</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15842100</w:t>
            </w:r>
          </w:p>
          <w:p w:rsidR="00433D85" w:rsidRPr="00AE56D0" w:rsidRDefault="00433D85" w:rsidP="008B5A79">
            <w:pPr>
              <w:rPr>
                <w:rFonts w:ascii="GHEA Grapalat" w:hAnsi="GHEA Grapalat"/>
                <w:sz w:val="20"/>
                <w:lang w:val="hy-AM"/>
              </w:rPr>
            </w:pP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sz w:val="20"/>
                <w:szCs w:val="20"/>
              </w:rPr>
              <w:t>Шоколад</w:t>
            </w:r>
            <w:r w:rsidRPr="00AE56D0">
              <w:rPr>
                <w:rFonts w:ascii="GHEA Grapalat" w:hAnsi="GHEA Grapalat"/>
                <w:sz w:val="20"/>
                <w:szCs w:val="20"/>
              </w:rPr>
              <w:t>/</w:t>
            </w:r>
            <w:r w:rsidRPr="00AE56D0">
              <w:rPr>
                <w:rFonts w:ascii="GHEA Grapalat" w:hAnsi="GHEA Grapalat" w:cs="Sylfaen"/>
                <w:sz w:val="20"/>
                <w:szCs w:val="20"/>
              </w:rPr>
              <w:t>шоколад</w:t>
            </w:r>
            <w:r w:rsidRPr="00AE56D0">
              <w:rPr>
                <w:rFonts w:ascii="GHEA Grapalat" w:hAnsi="GHEA Grapalat"/>
                <w:sz w:val="20"/>
                <w:szCs w:val="20"/>
              </w:rPr>
              <w:t xml:space="preserve"> </w:t>
            </w:r>
            <w:r w:rsidRPr="00AE56D0">
              <w:rPr>
                <w:rFonts w:ascii="GHEA Grapalat" w:hAnsi="GHEA Grapalat" w:cs="Sylfaen"/>
                <w:sz w:val="20"/>
                <w:szCs w:val="20"/>
              </w:rPr>
              <w:t>продукт</w:t>
            </w:r>
            <w:r w:rsidRPr="00AE56D0">
              <w:rPr>
                <w:rFonts w:ascii="GHEA Grapalat" w:hAnsi="GHEA Grapalat"/>
                <w:sz w:val="20"/>
                <w:szCs w:val="20"/>
              </w:rPr>
              <w:t>/</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bl>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Default="00E12B8D" w:rsidP="008B1F5B">
            <w:pPr>
              <w:widowControl w:val="0"/>
              <w:spacing w:after="160"/>
              <w:jc w:val="center"/>
              <w:rPr>
                <w:rFonts w:ascii="GHEA Grapalat" w:hAnsi="GHEA Grapalat"/>
                <w:b/>
              </w:rPr>
            </w:pPr>
            <w:r w:rsidRPr="00B138F3">
              <w:rPr>
                <w:rFonts w:ascii="GHEA Grapalat" w:hAnsi="GHEA Grapalat"/>
                <w:b/>
              </w:rPr>
              <w:t>ПОКУПАТЕЛЬ</w:t>
            </w:r>
          </w:p>
          <w:p w:rsidR="00433D85" w:rsidRPr="00AE56D0" w:rsidRDefault="00433D85" w:rsidP="00433D85">
            <w:pPr>
              <w:jc w:val="center"/>
              <w:rPr>
                <w:rFonts w:ascii="GHEA Grapalat" w:hAnsi="GHEA Grapalat" w:cs="Sylfaen"/>
                <w:sz w:val="20"/>
                <w:szCs w:val="20"/>
                <w:lang w:val="hy-AM"/>
              </w:rPr>
            </w:pPr>
            <w:r w:rsidRPr="00AE56D0">
              <w:rPr>
                <w:rFonts w:ascii="GHEA Grapalat" w:hAnsi="GHEA Grapalat"/>
                <w:sz w:val="20"/>
                <w:szCs w:val="20"/>
                <w:lang w:val="hy-AM"/>
              </w:rPr>
              <w:t>&lt;&lt;Веду №1 НУХ&gt;&gt;</w:t>
            </w:r>
            <w:r w:rsidRPr="00AE56D0">
              <w:rPr>
                <w:rFonts w:ascii="GHEA Grapalat" w:hAnsi="GHEA Grapalat" w:cs="Sylfaen"/>
                <w:sz w:val="20"/>
                <w:szCs w:val="20"/>
                <w:lang w:val="hy-AM"/>
              </w:rPr>
              <w:t>АОЦ:</w:t>
            </w:r>
          </w:p>
          <w:p w:rsidR="00433D85" w:rsidRPr="00AE56D0" w:rsidRDefault="00433D85" w:rsidP="00433D85">
            <w:pPr>
              <w:pStyle w:val="2"/>
              <w:shd w:val="clear" w:color="auto" w:fill="FFFFFF"/>
              <w:spacing w:line="360" w:lineRule="atLeast"/>
              <w:jc w:val="center"/>
              <w:rPr>
                <w:rFonts w:ascii="GHEA Grapalat" w:hAnsi="GHEA Grapalat"/>
                <w:color w:val="2C2D2E"/>
                <w:lang w:val="hy-AM"/>
              </w:rPr>
            </w:pPr>
            <w:r w:rsidRPr="00AE56D0">
              <w:rPr>
                <w:rFonts w:ascii="GHEA Grapalat" w:hAnsi="GHEA Grapalat"/>
                <w:color w:val="auto"/>
                <w:lang w:val="hy-AM"/>
              </w:rPr>
              <w:lastRenderedPageBreak/>
              <w:t xml:space="preserve">К. Вед   </w:t>
            </w:r>
            <w:r w:rsidRPr="00AE56D0">
              <w:rPr>
                <w:rFonts w:ascii="GHEA Grapalat" w:hAnsi="GHEA Grapalat" w:cs="Sylfaen"/>
                <w:color w:val="auto"/>
                <w:lang w:val="hy-AM"/>
              </w:rPr>
              <w:t>Пушкин</w:t>
            </w:r>
            <w:r w:rsidRPr="00AE56D0">
              <w:rPr>
                <w:rFonts w:ascii="GHEA Grapalat" w:hAnsi="GHEA Grapalat"/>
                <w:color w:val="2C2D2E"/>
                <w:lang w:val="hy-AM"/>
              </w:rPr>
              <w:t>7:00</w:t>
            </w:r>
          </w:p>
          <w:p w:rsidR="00433D85" w:rsidRPr="00AE56D0" w:rsidRDefault="00433D85" w:rsidP="00433D8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Хм</w:t>
            </w:r>
            <w:r w:rsidRPr="00AE56D0">
              <w:rPr>
                <w:rFonts w:ascii="GHEA Grapalat" w:hAnsi="GHEA Grapalat"/>
                <w:b/>
                <w:bCs/>
                <w:color w:val="2C2D2E"/>
                <w:sz w:val="20"/>
                <w:szCs w:val="20"/>
                <w:lang w:val="hy-AM"/>
              </w:rPr>
              <w:t>2477603361040000</w:t>
            </w:r>
          </w:p>
          <w:p w:rsidR="00433D85" w:rsidRPr="00AE56D0" w:rsidRDefault="00433D85" w:rsidP="00433D8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Ардшинбанк</w:t>
            </w:r>
          </w:p>
          <w:p w:rsidR="00433D85" w:rsidRPr="00AE56D0" w:rsidRDefault="00433D85" w:rsidP="00433D8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АВК</w:t>
            </w:r>
            <w:r w:rsidRPr="00AE56D0">
              <w:rPr>
                <w:rFonts w:ascii="GHEA Grapalat" w:hAnsi="GHEA Grapalat"/>
                <w:b/>
                <w:bCs/>
                <w:color w:val="2C2D2E"/>
                <w:sz w:val="20"/>
                <w:szCs w:val="20"/>
                <w:lang w:val="hy-AM"/>
              </w:rPr>
              <w:t xml:space="preserve"> </w:t>
            </w:r>
            <w:r w:rsidRPr="00AE56D0">
              <w:rPr>
                <w:rFonts w:ascii="GHEA Grapalat" w:hAnsi="GHEA Grapalat" w:cs="Sylfaen"/>
                <w:b/>
                <w:bCs/>
                <w:color w:val="2C2D2E"/>
                <w:sz w:val="20"/>
                <w:szCs w:val="20"/>
                <w:lang w:val="hy-AM"/>
              </w:rPr>
              <w:t>:</w:t>
            </w:r>
            <w:r w:rsidRPr="00AE56D0">
              <w:rPr>
                <w:rFonts w:ascii="GHEA Grapalat" w:hAnsi="GHEA Grapalat"/>
                <w:b/>
                <w:bCs/>
                <w:color w:val="2C2D2E"/>
                <w:sz w:val="20"/>
                <w:szCs w:val="20"/>
                <w:lang w:val="hy-AM"/>
              </w:rPr>
              <w:t>04104586</w:t>
            </w:r>
          </w:p>
          <w:p w:rsidR="00433D85" w:rsidRPr="00AE56D0" w:rsidRDefault="00433D85" w:rsidP="00433D85">
            <w:pPr>
              <w:jc w:val="center"/>
              <w:rPr>
                <w:rFonts w:ascii="GHEA Grapalat" w:hAnsi="GHEA Grapalat"/>
                <w:lang w:val="hy-AM"/>
              </w:rPr>
            </w:pPr>
            <w:r w:rsidRPr="00AE56D0">
              <w:rPr>
                <w:rFonts w:ascii="GHEA Grapalat" w:hAnsi="GHEA Grapalat"/>
                <w:sz w:val="20"/>
                <w:szCs w:val="20"/>
                <w:lang w:val="hy-AM"/>
              </w:rPr>
              <w:t>Директор: Л. Амирджанян</w:t>
            </w:r>
          </w:p>
          <w:p w:rsidR="00433D85" w:rsidRPr="00433D85" w:rsidRDefault="00433D85" w:rsidP="008B1F5B">
            <w:pPr>
              <w:widowControl w:val="0"/>
              <w:spacing w:after="160"/>
              <w:jc w:val="center"/>
              <w:rPr>
                <w:rFonts w:ascii="GHEA Grapalat" w:hAnsi="GHEA Grapalat"/>
                <w:b/>
                <w:lang w:val="hy-AM"/>
              </w:rPr>
            </w:pPr>
          </w:p>
          <w:p w:rsidR="00CC23DA" w:rsidRPr="00B138F3" w:rsidRDefault="00CC23DA" w:rsidP="00CC23DA">
            <w:pPr>
              <w:widowControl w:val="0"/>
              <w:spacing w:after="160"/>
              <w:jc w:val="center"/>
              <w:rPr>
                <w:rFonts w:ascii="GHEA Grapalat" w:hAnsi="GHEA Grapalat" w:cs="Sylfaen"/>
                <w:b/>
                <w:bCs/>
              </w:rPr>
            </w:pPr>
          </w:p>
          <w:p w:rsidR="00E12B8D" w:rsidRPr="00CC23DA" w:rsidRDefault="00E12B8D" w:rsidP="008B1F5B">
            <w:pPr>
              <w:widowControl w:val="0"/>
              <w:jc w:val="center"/>
              <w:rPr>
                <w:rFonts w:ascii="GHEA Grapalat" w:hAnsi="GHEA Grapalat"/>
              </w:rPr>
            </w:pPr>
            <w:r w:rsidRPr="00CC23DA">
              <w:rPr>
                <w:rFonts w:ascii="GHEA Grapalat" w:hAnsi="GHEA Grapalat"/>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Default="00E12B8D" w:rsidP="008B1F5B">
            <w:pPr>
              <w:widowControl w:val="0"/>
              <w:spacing w:after="160"/>
              <w:jc w:val="center"/>
              <w:rPr>
                <w:rFonts w:ascii="GHEA Grapalat" w:hAnsi="GHEA Grapalat"/>
                <w:b/>
              </w:rPr>
            </w:pPr>
            <w:r w:rsidRPr="00B138F3">
              <w:rPr>
                <w:rFonts w:ascii="GHEA Grapalat" w:hAnsi="GHEA Grapalat"/>
                <w:b/>
              </w:rPr>
              <w:t>ПРОДАВЕЦ</w:t>
            </w:r>
          </w:p>
          <w:p w:rsidR="00433D85" w:rsidRPr="00B138F3" w:rsidRDefault="00433D85" w:rsidP="008B1F5B">
            <w:pPr>
              <w:widowControl w:val="0"/>
              <w:spacing w:after="160"/>
              <w:jc w:val="center"/>
              <w:rPr>
                <w:rFonts w:ascii="GHEA Grapalat" w:hAnsi="GHEA Grapalat" w:cs="Sylfaen"/>
                <w:b/>
                <w:bCs/>
              </w:rPr>
            </w:pP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8B1F5B">
          <w:footerReference w:type="default" r:id="rId11"/>
          <w:footnotePr>
            <w:pos w:val="beneathText"/>
          </w:footnotePr>
          <w:pgSz w:w="16838" w:h="11906" w:orient="landscape" w:code="9"/>
          <w:pgMar w:top="1418"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proofErr w:type="gramStart"/>
            <w:r w:rsidRPr="002C3F4E">
              <w:rPr>
                <w:rFonts w:ascii="GHEA Grapalat" w:hAnsi="GHEA Grapalat"/>
                <w:sz w:val="20"/>
                <w:szCs w:val="20"/>
              </w:rPr>
              <w:t>Р</w:t>
            </w:r>
            <w:proofErr w:type="gramEnd"/>
            <w:r w:rsidRPr="002C3F4E">
              <w:rPr>
                <w:rFonts w:ascii="GHEA Grapalat" w:hAnsi="GHEA Grapalat"/>
                <w:sz w:val="20"/>
                <w:szCs w:val="20"/>
              </w:rPr>
              <w:t>/С____________________________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proofErr w:type="gramStart"/>
            <w:r w:rsidRPr="002C3F4E">
              <w:rPr>
                <w:rFonts w:ascii="GHEA Grapalat" w:hAnsi="GHEA Grapalat"/>
                <w:sz w:val="20"/>
                <w:szCs w:val="20"/>
              </w:rPr>
              <w:t>Р</w:t>
            </w:r>
            <w:proofErr w:type="gramEnd"/>
            <w:r w:rsidRPr="002C3F4E">
              <w:rPr>
                <w:rFonts w:ascii="GHEA Grapalat" w:hAnsi="GHEA Grapalat"/>
                <w:sz w:val="20"/>
                <w:szCs w:val="20"/>
              </w:rPr>
              <w:t>/С_______________________________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proofErr w:type="gramStart"/>
      <w:r w:rsidRPr="002C3F4E">
        <w:rPr>
          <w:rFonts w:ascii="GHEA Grapalat" w:hAnsi="GHEA Grapalat"/>
          <w:snapToGrid w:val="0"/>
          <w:sz w:val="20"/>
          <w:szCs w:val="20"/>
        </w:rPr>
        <w:t>,</w:t>
      </w:r>
      <w:r w:rsidRPr="002C3F4E">
        <w:rPr>
          <w:rFonts w:ascii="GHEA Grapalat" w:hAnsi="GHEA Grapalat"/>
          <w:sz w:val="20"/>
          <w:szCs w:val="20"/>
        </w:rPr>
        <w:t>я</w:t>
      </w:r>
      <w:proofErr w:type="gramEnd"/>
      <w:r w:rsidRPr="002C3F4E">
        <w:rPr>
          <w:rFonts w:ascii="GHEA Grapalat" w:hAnsi="GHEA Grapalat"/>
          <w:sz w:val="20"/>
          <w:szCs w:val="20"/>
        </w:rPr>
        <w:t>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680" w:rsidRDefault="00B01680" w:rsidP="00E12B8D">
      <w:r>
        <w:separator/>
      </w:r>
    </w:p>
  </w:endnote>
  <w:endnote w:type="continuationSeparator" w:id="0">
    <w:p w:rsidR="00B01680" w:rsidRDefault="00B01680"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MS Gothic">
    <w:altName w:val="?l?r ?S?V?b?N"/>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914EBF" w:rsidRPr="00C861E9" w:rsidRDefault="00914EB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85525">
          <w:rPr>
            <w:rFonts w:ascii="GHEA Grapalat" w:hAnsi="GHEA Grapalat"/>
            <w:noProof/>
            <w:sz w:val="24"/>
            <w:szCs w:val="24"/>
          </w:rPr>
          <w:t>22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680" w:rsidRDefault="00B01680" w:rsidP="00E12B8D">
      <w:r>
        <w:separator/>
      </w:r>
    </w:p>
  </w:footnote>
  <w:footnote w:type="continuationSeparator" w:id="0">
    <w:p w:rsidR="00B01680" w:rsidRDefault="00B01680" w:rsidP="00E12B8D">
      <w:r>
        <w:continuationSeparator/>
      </w:r>
    </w:p>
  </w:footnote>
  <w:footnote w:id="1">
    <w:p w:rsidR="00914EBF" w:rsidRPr="00ED3BA4" w:rsidRDefault="00914EBF" w:rsidP="00E12B8D">
      <w:pPr>
        <w:pStyle w:val="af2"/>
        <w:jc w:val="both"/>
        <w:rPr>
          <w:rFonts w:asciiTheme="minorHAnsi" w:hAnsiTheme="minorHAnsi"/>
          <w:i/>
          <w:lang w:val="hy-AM"/>
        </w:rPr>
      </w:pPr>
      <w:proofErr w:type="gramStart"/>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w:t>
      </w:r>
      <w:proofErr w:type="gramEnd"/>
      <w:r w:rsidRPr="00ED3BA4">
        <w:rPr>
          <w:rFonts w:ascii="GHEA Grapalat" w:hAnsi="GHEA Grapalat"/>
          <w:i/>
        </w:rPr>
        <w:t xml:space="preserve"> у одного лица, обусловленная безотлагательностью", а в коде процедур</w:t>
      </w:r>
      <w:proofErr w:type="gramStart"/>
      <w:r w:rsidRPr="00ED3BA4">
        <w:rPr>
          <w:rFonts w:ascii="GHEA Grapalat" w:hAnsi="GHEA Grapalat"/>
          <w:i/>
        </w:rPr>
        <w:t>ы-</w:t>
      </w:r>
      <w:proofErr w:type="gramEnd"/>
      <w:r w:rsidRPr="00ED3BA4">
        <w:rPr>
          <w:rFonts w:ascii="GHEA Grapalat" w:hAnsi="GHEA Grapalat"/>
          <w:i/>
        </w:rPr>
        <w:t xml:space="preserve"> слово "BMAPDzB", соответственно словами  "GHAPDzB" и "HMAAPDzB",</w:t>
      </w:r>
    </w:p>
  </w:footnote>
  <w:footnote w:id="2">
    <w:p w:rsidR="00914EBF" w:rsidRPr="008842CE" w:rsidRDefault="00914EBF" w:rsidP="00E12B8D">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914EBF" w:rsidRPr="00541313" w:rsidRDefault="00914EBF" w:rsidP="00E12B8D">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 из приглашения, если</w:t>
      </w:r>
      <w:proofErr w:type="gramStart"/>
      <w:r w:rsidRPr="00D3436F">
        <w:rPr>
          <w:rFonts w:ascii="GHEA Grapalat" w:hAnsi="GHEA Grapalat"/>
          <w:i/>
          <w:sz w:val="20"/>
          <w:szCs w:val="20"/>
        </w:rPr>
        <w:t xml:space="preserve"> </w:t>
      </w:r>
      <w:r w:rsidRPr="00541313">
        <w:rPr>
          <w:rFonts w:ascii="GHEA Grapalat" w:hAnsi="GHEA Grapalat"/>
          <w:i/>
          <w:sz w:val="20"/>
          <w:szCs w:val="20"/>
        </w:rPr>
        <w:t>:</w:t>
      </w:r>
      <w:proofErr w:type="gramEnd"/>
    </w:p>
    <w:p w:rsidR="00914EBF" w:rsidRPr="00DB4FE3" w:rsidRDefault="00914EBF" w:rsidP="00E12B8D">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914EBF" w:rsidRPr="00DB4FE3" w:rsidRDefault="00914EBF" w:rsidP="00E12B8D">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914EBF" w:rsidRDefault="00914EBF" w:rsidP="00E12B8D">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914EBF" w:rsidRPr="00D3436F" w:rsidRDefault="00914EBF" w:rsidP="00E12B8D">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914EBF" w:rsidRPr="008842CE" w:rsidRDefault="00914EBF" w:rsidP="00E12B8D">
      <w:pPr>
        <w:pStyle w:val="af2"/>
        <w:widowControl w:val="0"/>
        <w:jc w:val="both"/>
        <w:rPr>
          <w:rFonts w:ascii="GHEA Grapalat" w:hAnsi="GHEA Grapalat"/>
          <w:lang w:val="af-ZA"/>
        </w:rPr>
      </w:pPr>
    </w:p>
    <w:p w:rsidR="00914EBF" w:rsidRPr="008842CE" w:rsidRDefault="00914EBF" w:rsidP="00E12B8D">
      <w:pPr>
        <w:pStyle w:val="af2"/>
        <w:widowControl w:val="0"/>
        <w:jc w:val="both"/>
        <w:rPr>
          <w:rFonts w:ascii="GHEA Grapalat" w:hAnsi="GHEA Grapalat"/>
          <w:lang w:val="af-ZA"/>
        </w:rPr>
      </w:pPr>
    </w:p>
  </w:footnote>
  <w:footnote w:id="4">
    <w:p w:rsidR="00914EBF" w:rsidRPr="00CD6B60" w:rsidRDefault="00914EBF"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914EBF" w:rsidRPr="00CD6B60" w:rsidRDefault="00914EBF"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914EBF" w:rsidRPr="00CD6B60" w:rsidRDefault="00914EBF"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914EBF" w:rsidRPr="00CD6B60" w:rsidRDefault="00914EBF"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914EBF" w:rsidRPr="00CA2B01" w:rsidRDefault="00914EBF"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914EBF" w:rsidRPr="00CA2B01" w:rsidRDefault="00914EBF"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914EBF" w:rsidRPr="00CA2B01" w:rsidRDefault="00914EBF"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rsidR="00914EBF" w:rsidRPr="005D5092" w:rsidRDefault="00914EBF"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914EBF" w:rsidRPr="0034222E" w:rsidDel="00932115" w:rsidRDefault="00914EBF" w:rsidP="00E12B8D">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xml:space="preserve">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rsidR="00914EBF" w:rsidRPr="00D3436F" w:rsidRDefault="00914EBF"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914EBF" w:rsidRPr="000811C1" w:rsidRDefault="00914EBF" w:rsidP="00E12B8D">
      <w:pPr>
        <w:pStyle w:val="af2"/>
        <w:rPr>
          <w:rFonts w:asciiTheme="minorHAnsi" w:hAnsiTheme="minorHAnsi"/>
        </w:rPr>
      </w:pPr>
    </w:p>
  </w:footnote>
  <w:footnote w:id="8">
    <w:p w:rsidR="00914EBF" w:rsidRPr="00FE2AA4" w:rsidRDefault="00914EBF"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914EBF" w:rsidRPr="008842CE" w:rsidRDefault="00914EBF"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914EBF" w:rsidRPr="000811C1" w:rsidRDefault="00914EBF" w:rsidP="00E12B8D">
      <w:pPr>
        <w:pStyle w:val="af2"/>
        <w:rPr>
          <w:lang w:val="af-ZA"/>
        </w:rPr>
      </w:pPr>
    </w:p>
  </w:footnote>
  <w:footnote w:id="10">
    <w:p w:rsidR="00914EBF" w:rsidRDefault="00914EBF" w:rsidP="00E12B8D">
      <w:pPr>
        <w:pStyle w:val="af2"/>
        <w:jc w:val="both"/>
        <w:rPr>
          <w:rFonts w:ascii="GHEA Grapalat" w:hAnsi="GHEA Grapalat"/>
          <w:i/>
          <w:lang w:val="hy-AM"/>
        </w:rPr>
      </w:pPr>
    </w:p>
    <w:p w:rsidR="00914EBF" w:rsidRPr="002227A9" w:rsidRDefault="00914EBF"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914EBF" w:rsidRPr="00636142" w:rsidRDefault="00914EBF"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914EBF" w:rsidRPr="0092041F" w:rsidRDefault="00914EBF"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 xml:space="preserve">в рамках данной процедуры применяется регулирование, установленное абзацем 4 пункта 10.2, то вместо абзацев 4 и 5 </w:t>
      </w:r>
      <w:proofErr w:type="gramStart"/>
      <w:r w:rsidRPr="000C74F3">
        <w:rPr>
          <w:rFonts w:ascii="GHEA Grapalat" w:hAnsi="GHEA Grapalat"/>
          <w:i/>
        </w:rPr>
        <w:t>устанавливается следующее условие</w:t>
      </w:r>
      <w:proofErr w:type="gramEnd"/>
      <w:r w:rsidRPr="000C74F3">
        <w:rPr>
          <w:rFonts w:ascii="GHEA Grapalat" w:hAnsi="GHEA Grapalat"/>
          <w:i/>
        </w:rPr>
        <w:t>: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914EBF" w:rsidRPr="0092041F" w:rsidRDefault="00914EBF" w:rsidP="00E12B8D">
      <w:pPr>
        <w:pStyle w:val="af2"/>
        <w:jc w:val="both"/>
        <w:rPr>
          <w:rFonts w:ascii="GHEA Grapalat" w:hAnsi="GHEA Grapalat"/>
          <w:i/>
        </w:rPr>
      </w:pPr>
    </w:p>
  </w:footnote>
  <w:footnote w:id="11">
    <w:p w:rsidR="00914EBF" w:rsidRPr="004A4643" w:rsidRDefault="00914EBF"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914EBF" w:rsidRPr="008E4439" w:rsidRDefault="00914EBF"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914EBF" w:rsidRPr="000811C1" w:rsidRDefault="00914EBF" w:rsidP="00E12B8D">
      <w:pPr>
        <w:pStyle w:val="af2"/>
        <w:rPr>
          <w:rFonts w:ascii="Sylfaen" w:hAnsi="Sylfaen"/>
          <w:sz w:val="18"/>
          <w:szCs w:val="18"/>
        </w:rPr>
      </w:pPr>
    </w:p>
  </w:footnote>
  <w:footnote w:id="13">
    <w:p w:rsidR="00914EBF" w:rsidRPr="00A31673" w:rsidRDefault="00914EBF"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914EBF" w:rsidRPr="00DE7706" w:rsidRDefault="00914EBF"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914EBF" w:rsidRPr="008416BA" w:rsidRDefault="00914EBF" w:rsidP="00E12B8D">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w:t>
      </w:r>
      <w:proofErr w:type="gramEnd"/>
      <w:r w:rsidRPr="008416BA">
        <w:rPr>
          <w:rFonts w:ascii="GHEA Grapalat" w:hAnsi="GHEA Grapalat"/>
          <w:i/>
        </w:rPr>
        <w:t>,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914EBF" w:rsidRDefault="00914EBF" w:rsidP="00E12B8D">
      <w:pPr>
        <w:jc w:val="both"/>
      </w:pPr>
    </w:p>
    <w:p w:rsidR="00914EBF" w:rsidRPr="008B70EB" w:rsidRDefault="00914EBF" w:rsidP="00E12B8D">
      <w:pPr>
        <w:jc w:val="both"/>
        <w:rPr>
          <w:rFonts w:ascii="GHEA Grapalat" w:hAnsi="GHEA Grapalat"/>
          <w:i/>
          <w:sz w:val="20"/>
          <w:szCs w:val="20"/>
        </w:rPr>
      </w:pPr>
      <w:r w:rsidRPr="008B70EB">
        <w:rPr>
          <w:rFonts w:ascii="GHEA Grapalat" w:hAnsi="GHEA Grapalat"/>
          <w:i/>
          <w:sz w:val="20"/>
          <w:szCs w:val="20"/>
        </w:rPr>
        <w:t>** -</w:t>
      </w:r>
      <w:proofErr w:type="gramStart"/>
      <w:r w:rsidRPr="008B70EB">
        <w:rPr>
          <w:rFonts w:ascii="GHEA Grapalat" w:hAnsi="GHEA Grapalat"/>
          <w:i/>
          <w:sz w:val="20"/>
          <w:szCs w:val="20"/>
        </w:rPr>
        <w:t>участник</w:t>
      </w:r>
      <w:proofErr w:type="gramEnd"/>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914EBF" w:rsidRPr="008B70EB" w:rsidRDefault="00914EBF"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914EBF" w:rsidRPr="008B70EB" w:rsidRDefault="00914EBF"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914EBF" w:rsidRDefault="00914EBF" w:rsidP="00E12B8D">
      <w:pPr>
        <w:jc w:val="both"/>
        <w:rPr>
          <w:rFonts w:asciiTheme="minorHAnsi" w:hAnsiTheme="minorHAnsi"/>
          <w:lang w:val="af-ZA"/>
        </w:rPr>
      </w:pPr>
    </w:p>
  </w:footnote>
  <w:footnote w:id="16">
    <w:p w:rsidR="00914EBF" w:rsidRPr="00A25D1B" w:rsidRDefault="00914EBF"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914EBF" w:rsidRPr="00DC619D" w:rsidRDefault="00914EBF"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914EBF" w:rsidRPr="00D3436F" w:rsidRDefault="00914EBF"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914EBF" w:rsidRPr="00D3436F" w:rsidRDefault="00914EBF" w:rsidP="00E12B8D">
      <w:pPr>
        <w:pStyle w:val="af2"/>
        <w:rPr>
          <w:lang w:val="es-ES"/>
        </w:rPr>
      </w:pPr>
    </w:p>
  </w:footnote>
  <w:footnote w:id="19">
    <w:p w:rsidR="00914EBF" w:rsidRPr="008842CE" w:rsidRDefault="00914EBF"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914EBF" w:rsidRPr="008842CE" w:rsidRDefault="00914EBF" w:rsidP="00E12B8D">
      <w:pPr>
        <w:pStyle w:val="af2"/>
        <w:jc w:val="both"/>
        <w:rPr>
          <w:rFonts w:ascii="GHEA Grapalat" w:hAnsi="GHEA Grapalat"/>
        </w:rPr>
      </w:pPr>
    </w:p>
  </w:footnote>
  <w:footnote w:id="20">
    <w:p w:rsidR="00914EBF" w:rsidRPr="008842CE" w:rsidRDefault="00914EBF" w:rsidP="00E12B8D">
      <w:pPr>
        <w:pStyle w:val="af2"/>
        <w:jc w:val="both"/>
      </w:pPr>
    </w:p>
  </w:footnote>
  <w:footnote w:id="21">
    <w:p w:rsidR="00914EBF" w:rsidRPr="008842CE" w:rsidRDefault="00914EBF"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914EBF" w:rsidRPr="008842CE" w:rsidRDefault="00914EBF" w:rsidP="00E12B8D">
      <w:pPr>
        <w:pStyle w:val="af2"/>
        <w:jc w:val="both"/>
        <w:rPr>
          <w:rFonts w:ascii="GHEA Grapalat" w:hAnsi="GHEA Grapalat"/>
        </w:rPr>
      </w:pPr>
    </w:p>
  </w:footnote>
  <w:footnote w:id="22">
    <w:p w:rsidR="00914EBF" w:rsidRPr="008842CE" w:rsidRDefault="00914EBF" w:rsidP="00E12B8D">
      <w:pPr>
        <w:pStyle w:val="af2"/>
        <w:jc w:val="both"/>
      </w:pPr>
    </w:p>
  </w:footnote>
  <w:footnote w:id="23">
    <w:p w:rsidR="00914EBF" w:rsidRPr="00217344" w:rsidRDefault="00914EBF"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914EBF" w:rsidRPr="008842CE" w:rsidRDefault="00914EBF"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914EBF" w:rsidRDefault="00914EBF"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914EBF" w:rsidRPr="00F21C0D" w:rsidRDefault="00914EBF" w:rsidP="00E12B8D">
      <w:pPr>
        <w:pStyle w:val="af2"/>
        <w:widowControl w:val="0"/>
        <w:jc w:val="both"/>
        <w:rPr>
          <w:lang w:val="hy-AM"/>
        </w:rPr>
      </w:pPr>
    </w:p>
  </w:footnote>
  <w:footnote w:id="26">
    <w:p w:rsidR="00914EBF" w:rsidRDefault="00914EBF"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w:t>
      </w:r>
      <w:proofErr w:type="gramStart"/>
      <w:r w:rsidRPr="008842CE">
        <w:rPr>
          <w:rFonts w:ascii="GHEA Grapalat" w:hAnsi="GHEA Grapalat"/>
          <w:i/>
        </w:rPr>
        <w:t>,</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914EBF" w:rsidRDefault="00914EBF" w:rsidP="00E12B8D">
      <w:pPr>
        <w:pStyle w:val="af2"/>
        <w:widowControl w:val="0"/>
        <w:jc w:val="both"/>
        <w:rPr>
          <w:rFonts w:ascii="GHEA Grapalat" w:hAnsi="GHEA Grapalat"/>
          <w:i/>
        </w:rPr>
      </w:pPr>
    </w:p>
    <w:p w:rsidR="00914EBF" w:rsidRDefault="00914EBF" w:rsidP="00E12B8D">
      <w:pPr>
        <w:pStyle w:val="af2"/>
        <w:widowControl w:val="0"/>
        <w:jc w:val="both"/>
        <w:rPr>
          <w:rFonts w:ascii="GHEA Grapalat" w:hAnsi="GHEA Grapalat"/>
          <w:i/>
        </w:rPr>
      </w:pPr>
    </w:p>
    <w:p w:rsidR="00914EBF" w:rsidRPr="00EB336B" w:rsidRDefault="00914EBF"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914EBF" w:rsidRPr="00D3436F" w:rsidRDefault="00914EBF" w:rsidP="00E12B8D">
      <w:pPr>
        <w:pStyle w:val="af2"/>
        <w:rPr>
          <w:lang w:val="hy-AM"/>
        </w:rPr>
      </w:pPr>
    </w:p>
  </w:footnote>
  <w:footnote w:id="27">
    <w:p w:rsidR="00914EBF" w:rsidRPr="008842CE" w:rsidRDefault="00914EBF"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914EBF" w:rsidRPr="00E85250" w:rsidRDefault="00914EBF" w:rsidP="00E12B8D">
      <w:pPr>
        <w:widowControl w:val="0"/>
        <w:spacing w:after="160" w:line="360" w:lineRule="auto"/>
        <w:ind w:firstLine="709"/>
        <w:jc w:val="both"/>
        <w:rPr>
          <w:rFonts w:ascii="GHEA Grapalat" w:hAnsi="GHEA Grapalat"/>
          <w:lang w:val="hy-AM"/>
        </w:rPr>
      </w:pPr>
    </w:p>
    <w:p w:rsidR="00914EBF" w:rsidRPr="00D3436F" w:rsidRDefault="00914EBF" w:rsidP="00E12B8D">
      <w:pPr>
        <w:pStyle w:val="af2"/>
        <w:rPr>
          <w:lang w:val="hy-AM"/>
        </w:rPr>
      </w:pPr>
    </w:p>
  </w:footnote>
  <w:footnote w:id="28">
    <w:p w:rsidR="00914EBF" w:rsidRPr="00402BC3" w:rsidRDefault="00914EBF"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914EBF" w:rsidRPr="00552088" w:rsidRDefault="00914EBF"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14EBF" w:rsidRPr="00D3436F" w:rsidRDefault="00914EBF" w:rsidP="00E12B8D">
      <w:pPr>
        <w:pStyle w:val="af2"/>
        <w:rPr>
          <w:lang w:val="hy-AM"/>
        </w:rPr>
      </w:pPr>
    </w:p>
  </w:footnote>
  <w:footnote w:id="29">
    <w:p w:rsidR="00914EBF" w:rsidRPr="008842CE" w:rsidRDefault="00914EBF"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914EBF" w:rsidRPr="00D3436F" w:rsidRDefault="00914EBF" w:rsidP="00E12B8D">
      <w:pPr>
        <w:pStyle w:val="af2"/>
        <w:rPr>
          <w:lang w:val="hy-AM"/>
        </w:rPr>
      </w:pPr>
    </w:p>
  </w:footnote>
  <w:footnote w:id="30">
    <w:p w:rsidR="00914EBF" w:rsidRPr="00D3436F" w:rsidRDefault="00914EBF"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1">
    <w:p w:rsidR="00914EBF" w:rsidRPr="008842CE" w:rsidRDefault="00914EBF"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14EBF" w:rsidRPr="00D3436F" w:rsidRDefault="00914EBF" w:rsidP="00E12B8D">
      <w:pPr>
        <w:pStyle w:val="af2"/>
        <w:rPr>
          <w:lang w:val="hy-AM"/>
        </w:rPr>
      </w:pPr>
    </w:p>
  </w:footnote>
  <w:footnote w:id="32">
    <w:p w:rsidR="00914EBF" w:rsidRPr="008842CE" w:rsidRDefault="00914EBF" w:rsidP="00E12B8D">
      <w:pPr>
        <w:pStyle w:val="af2"/>
        <w:widowControl w:val="0"/>
        <w:jc w:val="both"/>
        <w:rPr>
          <w:rFonts w:ascii="GHEA Grapalat" w:hAnsi="GHEA Grapalat"/>
          <w:lang w:val="hy-AM"/>
        </w:rPr>
      </w:pPr>
      <w:r>
        <w:rPr>
          <w:rStyle w:val="af6"/>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914EBF" w:rsidRPr="008842CE" w:rsidRDefault="00914EBF" w:rsidP="00E12B8D">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914EBF" w:rsidRPr="00D3436F" w:rsidRDefault="00914EBF" w:rsidP="00E12B8D">
      <w:pPr>
        <w:pStyle w:val="af2"/>
        <w:rPr>
          <w:lang w:val="hy-AM"/>
        </w:rPr>
      </w:pPr>
    </w:p>
  </w:footnote>
  <w:footnote w:id="33">
    <w:p w:rsidR="00914EBF" w:rsidRPr="008842CE" w:rsidRDefault="00914EBF" w:rsidP="00E12B8D">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4">
    <w:p w:rsidR="00914EBF" w:rsidRPr="008842CE" w:rsidRDefault="00914EBF" w:rsidP="00E12B8D">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1"/>
  </w:num>
  <w:num w:numId="5">
    <w:abstractNumId w:val="0"/>
  </w:num>
  <w:num w:numId="6">
    <w:abstractNumId w:val="3"/>
  </w:num>
  <w:num w:numId="7">
    <w:abstractNumId w:val="10"/>
  </w:num>
  <w:num w:numId="8">
    <w:abstractNumId w:val="8"/>
  </w:num>
  <w:num w:numId="9">
    <w:abstractNumId w:val="9"/>
  </w:num>
  <w:num w:numId="10">
    <w:abstractNumId w:val="6"/>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34BFB"/>
    <w:rsid w:val="000E0617"/>
    <w:rsid w:val="000F7140"/>
    <w:rsid w:val="002062DA"/>
    <w:rsid w:val="002C3F4E"/>
    <w:rsid w:val="00433D85"/>
    <w:rsid w:val="00446B99"/>
    <w:rsid w:val="00491078"/>
    <w:rsid w:val="004D0A48"/>
    <w:rsid w:val="00501D4F"/>
    <w:rsid w:val="005126FF"/>
    <w:rsid w:val="0054508A"/>
    <w:rsid w:val="005B32FD"/>
    <w:rsid w:val="005B341E"/>
    <w:rsid w:val="007617B2"/>
    <w:rsid w:val="007941A0"/>
    <w:rsid w:val="007C4DE6"/>
    <w:rsid w:val="007C6399"/>
    <w:rsid w:val="007D26A4"/>
    <w:rsid w:val="007E5C72"/>
    <w:rsid w:val="00825EDD"/>
    <w:rsid w:val="008B1F5B"/>
    <w:rsid w:val="00914EBF"/>
    <w:rsid w:val="00920D6A"/>
    <w:rsid w:val="009256FD"/>
    <w:rsid w:val="009E3704"/>
    <w:rsid w:val="00AC52E3"/>
    <w:rsid w:val="00AE1D0F"/>
    <w:rsid w:val="00B01680"/>
    <w:rsid w:val="00BD024F"/>
    <w:rsid w:val="00BD0664"/>
    <w:rsid w:val="00C6777D"/>
    <w:rsid w:val="00CC23DA"/>
    <w:rsid w:val="00E12B8D"/>
    <w:rsid w:val="00E85525"/>
    <w:rsid w:val="00FD1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146</Pages>
  <Words>27399</Words>
  <Characters>156177</Characters>
  <Application>Microsoft Office Word</Application>
  <DocSecurity>0</DocSecurity>
  <Lines>1301</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Sona</cp:lastModifiedBy>
  <cp:revision>25</cp:revision>
  <dcterms:created xsi:type="dcterms:W3CDTF">2023-12-15T08:42:00Z</dcterms:created>
  <dcterms:modified xsi:type="dcterms:W3CDTF">2024-11-26T10:55:00Z</dcterms:modified>
</cp:coreProperties>
</file>